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0CCA8" w14:textId="77777777" w:rsidR="001E4BE3" w:rsidRDefault="00741858" w:rsidP="00D25C03">
      <w:pPr>
        <w:jc w:val="right"/>
      </w:pPr>
      <w:r>
        <w:rPr>
          <w:noProof/>
          <w:lang w:val="en-US"/>
        </w:rPr>
        <w:drawing>
          <wp:anchor distT="0" distB="0" distL="114300" distR="114300" simplePos="0" relativeHeight="251652608" behindDoc="0" locked="0" layoutInCell="1" allowOverlap="1" wp14:anchorId="058E7652" wp14:editId="455DDD96">
            <wp:simplePos x="0" y="0"/>
            <wp:positionH relativeFrom="column">
              <wp:posOffset>5753735</wp:posOffset>
            </wp:positionH>
            <wp:positionV relativeFrom="paragraph">
              <wp:posOffset>-294005</wp:posOffset>
            </wp:positionV>
            <wp:extent cx="971550" cy="619125"/>
            <wp:effectExtent l="0" t="0" r="0" b="952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619125"/>
                    </a:xfrm>
                    <a:prstGeom prst="rect">
                      <a:avLst/>
                    </a:prstGeom>
                    <a:noFill/>
                  </pic:spPr>
                </pic:pic>
              </a:graphicData>
            </a:graphic>
            <wp14:sizeRelH relativeFrom="page">
              <wp14:pctWidth>0</wp14:pctWidth>
            </wp14:sizeRelH>
            <wp14:sizeRelV relativeFrom="page">
              <wp14:pctHeight>0</wp14:pctHeight>
            </wp14:sizeRelV>
          </wp:anchor>
        </w:drawing>
      </w:r>
      <w:r w:rsidR="001E4BE3" w:rsidRPr="00AB3E62">
        <w:t xml:space="preserve"> </w:t>
      </w:r>
    </w:p>
    <w:p w14:paraId="14B806C6" w14:textId="77777777" w:rsidR="001E4BE3" w:rsidRPr="00AB3E62" w:rsidRDefault="001E4BE3" w:rsidP="00D25C03">
      <w:pPr>
        <w:jc w:val="right"/>
      </w:pPr>
    </w:p>
    <w:p w14:paraId="72E8A72E" w14:textId="77777777" w:rsidR="001E4BE3" w:rsidRPr="00AB3E62" w:rsidRDefault="001E4BE3" w:rsidP="00BD3186"/>
    <w:p w14:paraId="626273F7" w14:textId="77777777" w:rsidR="00FA7822" w:rsidRPr="00FA7822" w:rsidRDefault="001E4BE3" w:rsidP="00F76AE4">
      <w:pPr>
        <w:autoSpaceDE w:val="0"/>
        <w:autoSpaceDN w:val="0"/>
        <w:adjustRightInd w:val="0"/>
        <w:ind w:left="720" w:firstLine="720"/>
        <w:jc w:val="right"/>
        <w:rPr>
          <w:rFonts w:cs="Arial"/>
          <w:b/>
          <w:i/>
          <w:iCs/>
          <w:sz w:val="28"/>
          <w:szCs w:val="28"/>
          <w:lang w:eastAsia="en-GB"/>
        </w:rPr>
      </w:pPr>
      <w:r>
        <w:rPr>
          <w:rFonts w:cs="Arial"/>
          <w:i/>
          <w:iCs/>
          <w:sz w:val="20"/>
          <w:szCs w:val="20"/>
          <w:lang w:eastAsia="en-GB"/>
        </w:rPr>
        <w:t xml:space="preserve"> </w:t>
      </w:r>
      <w:r w:rsidR="00F76AE4" w:rsidRPr="00FA7822">
        <w:rPr>
          <w:rFonts w:cs="Arial"/>
          <w:b/>
          <w:i/>
          <w:iCs/>
          <w:sz w:val="28"/>
          <w:szCs w:val="28"/>
          <w:lang w:eastAsia="en-GB"/>
        </w:rPr>
        <w:t>NHS England Cumbria and NE</w:t>
      </w:r>
      <w:r w:rsidRPr="00FA7822">
        <w:rPr>
          <w:rFonts w:cs="Arial"/>
          <w:b/>
          <w:i/>
          <w:iCs/>
          <w:sz w:val="28"/>
          <w:szCs w:val="28"/>
          <w:lang w:eastAsia="en-GB"/>
        </w:rPr>
        <w:t xml:space="preserve"> Area Team</w:t>
      </w:r>
    </w:p>
    <w:p w14:paraId="7607A611" w14:textId="77777777" w:rsidR="00FA7822" w:rsidRDefault="00FA7822" w:rsidP="00F76AE4">
      <w:pPr>
        <w:autoSpaceDE w:val="0"/>
        <w:autoSpaceDN w:val="0"/>
        <w:adjustRightInd w:val="0"/>
        <w:ind w:left="720" w:firstLine="720"/>
        <w:jc w:val="right"/>
        <w:rPr>
          <w:rFonts w:cs="Arial"/>
          <w:i/>
          <w:iCs/>
          <w:sz w:val="20"/>
          <w:szCs w:val="20"/>
          <w:lang w:eastAsia="en-GB"/>
        </w:rPr>
      </w:pPr>
    </w:p>
    <w:p w14:paraId="1E7AC420" w14:textId="77777777" w:rsidR="00FA7822" w:rsidRDefault="00FA7822" w:rsidP="00F76AE4">
      <w:pPr>
        <w:autoSpaceDE w:val="0"/>
        <w:autoSpaceDN w:val="0"/>
        <w:adjustRightInd w:val="0"/>
        <w:ind w:left="720" w:firstLine="720"/>
        <w:jc w:val="right"/>
        <w:rPr>
          <w:rFonts w:cs="Arial"/>
          <w:i/>
          <w:iCs/>
          <w:sz w:val="20"/>
          <w:szCs w:val="20"/>
          <w:lang w:eastAsia="en-GB"/>
        </w:rPr>
      </w:pPr>
    </w:p>
    <w:p w14:paraId="66C2D378" w14:textId="77777777" w:rsidR="001E4BE3" w:rsidRDefault="001E4BE3" w:rsidP="00F76AE4">
      <w:pPr>
        <w:autoSpaceDE w:val="0"/>
        <w:autoSpaceDN w:val="0"/>
        <w:adjustRightInd w:val="0"/>
        <w:ind w:left="720" w:firstLine="720"/>
        <w:jc w:val="right"/>
      </w:pPr>
      <w:r w:rsidRPr="00AB3E62">
        <w:tab/>
      </w:r>
      <w:r w:rsidRPr="00AB3E62">
        <w:tab/>
      </w:r>
    </w:p>
    <w:p w14:paraId="5B37863F" w14:textId="77777777" w:rsidR="001E4BE3" w:rsidRDefault="001E4BE3" w:rsidP="00E635CC">
      <w:pPr>
        <w:autoSpaceDE w:val="0"/>
        <w:autoSpaceDN w:val="0"/>
        <w:adjustRightInd w:val="0"/>
        <w:rPr>
          <w:rFonts w:ascii="Calibri,Bold" w:hAnsi="Calibri,Bold" w:cs="Calibri,Bold"/>
          <w:b/>
          <w:bCs/>
          <w:color w:val="0070C1"/>
          <w:sz w:val="72"/>
          <w:szCs w:val="72"/>
          <w:lang w:eastAsia="en-GB"/>
        </w:rPr>
        <w:sectPr w:rsidR="001E4BE3" w:rsidSect="00970C03">
          <w:headerReference w:type="default" r:id="rId9"/>
          <w:footerReference w:type="default" r:id="rId10"/>
          <w:type w:val="continuous"/>
          <w:pgSz w:w="11907" w:h="16840" w:code="9"/>
          <w:pgMar w:top="965" w:right="708" w:bottom="284" w:left="567" w:header="737" w:footer="0" w:gutter="0"/>
          <w:paperSrc w:first="261" w:other="261"/>
          <w:cols w:space="708"/>
          <w:docGrid w:linePitch="360"/>
        </w:sectPr>
      </w:pPr>
    </w:p>
    <w:p w14:paraId="7C260F0D" w14:textId="77777777" w:rsidR="001E4BE3" w:rsidRPr="00E635CC" w:rsidRDefault="001E4BE3" w:rsidP="00E635CC">
      <w:pPr>
        <w:autoSpaceDE w:val="0"/>
        <w:autoSpaceDN w:val="0"/>
        <w:adjustRightInd w:val="0"/>
        <w:rPr>
          <w:rFonts w:ascii="Calibri,Bold" w:hAnsi="Calibri,Bold" w:cs="Calibri,Bold"/>
          <w:b/>
          <w:bCs/>
          <w:color w:val="0070C1"/>
          <w:sz w:val="72"/>
          <w:szCs w:val="72"/>
          <w:lang w:eastAsia="en-GB"/>
        </w:rPr>
      </w:pPr>
      <w:r w:rsidRPr="00E635CC">
        <w:rPr>
          <w:rFonts w:ascii="Calibri,Bold" w:hAnsi="Calibri,Bold" w:cs="Calibri,Bold"/>
          <w:b/>
          <w:bCs/>
          <w:color w:val="0070C1"/>
          <w:sz w:val="72"/>
          <w:szCs w:val="72"/>
          <w:lang w:eastAsia="en-GB"/>
        </w:rPr>
        <w:lastRenderedPageBreak/>
        <w:t>Appraisal and Revalidation</w:t>
      </w:r>
    </w:p>
    <w:p w14:paraId="5B1C62B4" w14:textId="77777777" w:rsidR="001E4BE3" w:rsidRDefault="001E4BE3" w:rsidP="00E635CC">
      <w:pPr>
        <w:rPr>
          <w:rFonts w:ascii="Calibri,Bold" w:hAnsi="Calibri,Bold" w:cs="Calibri,Bold"/>
          <w:b/>
          <w:bCs/>
          <w:color w:val="0070C1"/>
          <w:sz w:val="72"/>
          <w:szCs w:val="72"/>
          <w:lang w:eastAsia="en-GB"/>
        </w:rPr>
      </w:pPr>
      <w:r w:rsidRPr="00E635CC">
        <w:rPr>
          <w:rFonts w:ascii="Calibri,Bold" w:hAnsi="Calibri,Bold" w:cs="Calibri,Bold"/>
          <w:b/>
          <w:bCs/>
          <w:color w:val="0070C1"/>
          <w:sz w:val="72"/>
          <w:szCs w:val="72"/>
          <w:lang w:eastAsia="en-GB"/>
        </w:rPr>
        <w:t>Newsletter</w:t>
      </w:r>
    </w:p>
    <w:p w14:paraId="6B036C54" w14:textId="77777777" w:rsidR="001E4BE3" w:rsidRPr="00E635CC" w:rsidRDefault="001E4BE3" w:rsidP="00E635CC">
      <w:pPr>
        <w:rPr>
          <w:rFonts w:cs="Arial"/>
          <w:sz w:val="16"/>
          <w:szCs w:val="16"/>
        </w:rPr>
      </w:pPr>
    </w:p>
    <w:p w14:paraId="7D5FC3A7" w14:textId="77777777" w:rsidR="001E4BE3" w:rsidRDefault="00380821" w:rsidP="00E91F2C">
      <w:pPr>
        <w:rPr>
          <w:rFonts w:ascii="Calibri,Bold" w:hAnsi="Calibri,Bold" w:cs="Calibri,Bold"/>
          <w:b/>
          <w:bCs/>
          <w:sz w:val="32"/>
          <w:szCs w:val="32"/>
          <w:lang w:eastAsia="en-GB"/>
        </w:rPr>
      </w:pPr>
      <w:r>
        <w:rPr>
          <w:rFonts w:ascii="Calibri,Bold" w:hAnsi="Calibri,Bold" w:cs="Calibri,Bold"/>
          <w:b/>
          <w:bCs/>
          <w:sz w:val="32"/>
          <w:szCs w:val="32"/>
          <w:lang w:eastAsia="en-GB"/>
        </w:rPr>
        <w:t>April 2016</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4"/>
      </w:tblGrid>
      <w:tr w:rsidR="001E4BE3" w14:paraId="3EA77323" w14:textId="77777777" w:rsidTr="00456455">
        <w:tc>
          <w:tcPr>
            <w:tcW w:w="10774" w:type="dxa"/>
            <w:tcBorders>
              <w:top w:val="threeDEmboss" w:sz="24" w:space="0" w:color="F2F2F2"/>
              <w:left w:val="threeDEmboss" w:sz="24" w:space="0" w:color="F2F2F2"/>
              <w:bottom w:val="threeDEmboss" w:sz="24" w:space="0" w:color="F2F2F2"/>
              <w:right w:val="threeDEmboss" w:sz="24" w:space="0" w:color="F2F2F2"/>
            </w:tcBorders>
            <w:shd w:val="clear" w:color="auto" w:fill="8DB3E2"/>
          </w:tcPr>
          <w:p w14:paraId="5DE1E8A9" w14:textId="77777777" w:rsidR="001E4BE3" w:rsidRPr="00456455" w:rsidRDefault="001E4BE3" w:rsidP="00E91F2C">
            <w:pPr>
              <w:rPr>
                <w:rFonts w:ascii="Calibri,Bold" w:eastAsia="MS Mincho" w:hAnsi="Calibri,Bold" w:cs="Calibri,Bold"/>
                <w:b/>
                <w:bCs/>
                <w:sz w:val="12"/>
                <w:szCs w:val="12"/>
                <w:lang w:eastAsia="en-GB"/>
              </w:rPr>
            </w:pPr>
          </w:p>
        </w:tc>
      </w:tr>
    </w:tbl>
    <w:p w14:paraId="38F8D417" w14:textId="77777777" w:rsidR="001E4BE3" w:rsidRPr="00F62591" w:rsidRDefault="001E4BE3" w:rsidP="00E91F2C">
      <w:pPr>
        <w:rPr>
          <w:rFonts w:ascii="Calibri,Bold" w:hAnsi="Calibri,Bold" w:cs="Calibri,Bold"/>
          <w:b/>
          <w:bCs/>
          <w:sz w:val="20"/>
          <w:szCs w:val="20"/>
          <w:lang w:eastAsia="en-GB"/>
        </w:rPr>
      </w:pPr>
    </w:p>
    <w:p w14:paraId="3CED500C" w14:textId="77777777" w:rsidR="001E4BE3" w:rsidRPr="00F62591" w:rsidRDefault="001E4BE3" w:rsidP="00E91F2C">
      <w:pPr>
        <w:rPr>
          <w:rFonts w:cs="Arial"/>
          <w:sz w:val="20"/>
          <w:szCs w:val="20"/>
        </w:rPr>
      </w:pPr>
      <w:r w:rsidRPr="00F62591">
        <w:rPr>
          <w:rFonts w:cs="Arial"/>
          <w:sz w:val="20"/>
          <w:szCs w:val="20"/>
        </w:rPr>
        <w:t>Dear GP,</w:t>
      </w:r>
    </w:p>
    <w:p w14:paraId="7724A017" w14:textId="77777777" w:rsidR="001E4BE3" w:rsidRPr="00F62591" w:rsidRDefault="001E4BE3" w:rsidP="00E91F2C">
      <w:pPr>
        <w:rPr>
          <w:rFonts w:cs="Arial"/>
          <w:color w:val="FF0000"/>
          <w:sz w:val="20"/>
          <w:szCs w:val="20"/>
        </w:rPr>
      </w:pPr>
    </w:p>
    <w:p w14:paraId="531E9A59" w14:textId="77777777" w:rsidR="001E4BE3" w:rsidRPr="00F62591" w:rsidRDefault="00016495" w:rsidP="00B649F1">
      <w:pPr>
        <w:rPr>
          <w:rFonts w:cs="Arial"/>
          <w:sz w:val="20"/>
          <w:szCs w:val="20"/>
        </w:rPr>
      </w:pPr>
      <w:r>
        <w:rPr>
          <w:rFonts w:cs="Arial"/>
          <w:sz w:val="20"/>
          <w:szCs w:val="20"/>
        </w:rPr>
        <w:t xml:space="preserve">This is a </w:t>
      </w:r>
      <w:r w:rsidR="001E4BE3" w:rsidRPr="00F62591">
        <w:rPr>
          <w:rFonts w:cs="Arial"/>
          <w:sz w:val="20"/>
          <w:szCs w:val="20"/>
        </w:rPr>
        <w:t xml:space="preserve">newsletter to highlight </w:t>
      </w:r>
      <w:r w:rsidR="00380821">
        <w:rPr>
          <w:rFonts w:cs="Arial"/>
          <w:sz w:val="20"/>
          <w:szCs w:val="20"/>
        </w:rPr>
        <w:t xml:space="preserve">some important </w:t>
      </w:r>
      <w:proofErr w:type="gramStart"/>
      <w:r w:rsidR="00C27E96">
        <w:rPr>
          <w:rFonts w:cs="Arial"/>
          <w:sz w:val="20"/>
          <w:szCs w:val="20"/>
        </w:rPr>
        <w:t xml:space="preserve">areas </w:t>
      </w:r>
      <w:r w:rsidR="00380821">
        <w:rPr>
          <w:rFonts w:cs="Arial"/>
          <w:sz w:val="20"/>
          <w:szCs w:val="20"/>
        </w:rPr>
        <w:t>:</w:t>
      </w:r>
      <w:proofErr w:type="gramEnd"/>
    </w:p>
    <w:p w14:paraId="58143C3F" w14:textId="77777777" w:rsidR="001E4BE3" w:rsidRPr="00F62591" w:rsidRDefault="001E4BE3" w:rsidP="00B649F1">
      <w:pPr>
        <w:rPr>
          <w:rFonts w:cs="Arial"/>
          <w:sz w:val="20"/>
          <w:szCs w:val="20"/>
        </w:rPr>
      </w:pPr>
    </w:p>
    <w:p w14:paraId="1B5816A7" w14:textId="77777777" w:rsidR="00AA3717" w:rsidRDefault="00AA3717" w:rsidP="00B649F1">
      <w:pPr>
        <w:pStyle w:val="ListParagraph"/>
        <w:numPr>
          <w:ilvl w:val="0"/>
          <w:numId w:val="19"/>
        </w:numPr>
        <w:ind w:left="426"/>
        <w:rPr>
          <w:rFonts w:cs="Arial"/>
          <w:sz w:val="20"/>
          <w:szCs w:val="20"/>
        </w:rPr>
      </w:pPr>
      <w:r>
        <w:rPr>
          <w:rFonts w:cs="Arial"/>
          <w:sz w:val="20"/>
          <w:szCs w:val="20"/>
        </w:rPr>
        <w:t>The end of the first cycle of Revalidation</w:t>
      </w:r>
    </w:p>
    <w:p w14:paraId="1D69CF60" w14:textId="77777777" w:rsidR="00F76AE4" w:rsidRDefault="00380821" w:rsidP="00B649F1">
      <w:pPr>
        <w:pStyle w:val="ListParagraph"/>
        <w:numPr>
          <w:ilvl w:val="0"/>
          <w:numId w:val="19"/>
        </w:numPr>
        <w:ind w:left="426"/>
        <w:rPr>
          <w:rFonts w:cs="Arial"/>
          <w:sz w:val="20"/>
          <w:szCs w:val="20"/>
        </w:rPr>
      </w:pPr>
      <w:r>
        <w:rPr>
          <w:rFonts w:cs="Arial"/>
          <w:sz w:val="20"/>
          <w:szCs w:val="20"/>
        </w:rPr>
        <w:t>New RCGP Guidance on Supporting Information for Appraisal and Revalidation</w:t>
      </w:r>
    </w:p>
    <w:p w14:paraId="7F454D05" w14:textId="77777777" w:rsidR="00380821" w:rsidRDefault="00380821" w:rsidP="00B649F1">
      <w:pPr>
        <w:pStyle w:val="ListParagraph"/>
        <w:numPr>
          <w:ilvl w:val="0"/>
          <w:numId w:val="19"/>
        </w:numPr>
        <w:ind w:left="426"/>
        <w:rPr>
          <w:rFonts w:cs="Arial"/>
          <w:sz w:val="20"/>
          <w:szCs w:val="20"/>
        </w:rPr>
      </w:pPr>
      <w:r>
        <w:rPr>
          <w:rFonts w:cs="Arial"/>
          <w:sz w:val="20"/>
          <w:szCs w:val="20"/>
        </w:rPr>
        <w:t>New MAG Form</w:t>
      </w:r>
    </w:p>
    <w:p w14:paraId="20A8AD08" w14:textId="77777777" w:rsidR="00380821" w:rsidRDefault="00380821" w:rsidP="00B649F1">
      <w:pPr>
        <w:pStyle w:val="ListParagraph"/>
        <w:numPr>
          <w:ilvl w:val="0"/>
          <w:numId w:val="19"/>
        </w:numPr>
        <w:ind w:left="426"/>
        <w:rPr>
          <w:rFonts w:cs="Arial"/>
          <w:sz w:val="20"/>
          <w:szCs w:val="20"/>
        </w:rPr>
      </w:pPr>
      <w:r>
        <w:rPr>
          <w:rFonts w:cs="Arial"/>
          <w:sz w:val="20"/>
          <w:szCs w:val="20"/>
        </w:rPr>
        <w:t>Allocations of appraisers</w:t>
      </w:r>
      <w:r w:rsidR="00C27E96">
        <w:rPr>
          <w:rFonts w:cs="Arial"/>
          <w:sz w:val="20"/>
          <w:szCs w:val="20"/>
        </w:rPr>
        <w:t xml:space="preserve"> </w:t>
      </w:r>
      <w:r>
        <w:rPr>
          <w:rFonts w:cs="Arial"/>
          <w:sz w:val="20"/>
          <w:szCs w:val="20"/>
        </w:rPr>
        <w:t>-</w:t>
      </w:r>
      <w:r w:rsidR="00C27E96">
        <w:rPr>
          <w:rFonts w:cs="Arial"/>
          <w:sz w:val="20"/>
          <w:szCs w:val="20"/>
        </w:rPr>
        <w:t xml:space="preserve"> </w:t>
      </w:r>
      <w:r>
        <w:rPr>
          <w:rFonts w:cs="Arial"/>
          <w:sz w:val="20"/>
          <w:szCs w:val="20"/>
        </w:rPr>
        <w:t>an update</w:t>
      </w:r>
    </w:p>
    <w:p w14:paraId="0202DB42" w14:textId="77777777" w:rsidR="002E490F" w:rsidRDefault="00380821" w:rsidP="00B649F1">
      <w:pPr>
        <w:pStyle w:val="ListParagraph"/>
        <w:numPr>
          <w:ilvl w:val="0"/>
          <w:numId w:val="19"/>
        </w:numPr>
        <w:ind w:left="426"/>
        <w:rPr>
          <w:rFonts w:cs="Arial"/>
          <w:sz w:val="20"/>
          <w:szCs w:val="20"/>
        </w:rPr>
      </w:pPr>
      <w:r>
        <w:rPr>
          <w:rFonts w:cs="Arial"/>
          <w:sz w:val="20"/>
          <w:szCs w:val="20"/>
        </w:rPr>
        <w:t xml:space="preserve">Updated Career </w:t>
      </w:r>
      <w:r w:rsidR="00C27E96">
        <w:rPr>
          <w:rFonts w:cs="Arial"/>
          <w:sz w:val="20"/>
          <w:szCs w:val="20"/>
        </w:rPr>
        <w:t xml:space="preserve">Break </w:t>
      </w:r>
      <w:r>
        <w:rPr>
          <w:rFonts w:cs="Arial"/>
          <w:sz w:val="20"/>
          <w:szCs w:val="20"/>
        </w:rPr>
        <w:t xml:space="preserve">Guidance </w:t>
      </w:r>
    </w:p>
    <w:p w14:paraId="42A2342A" w14:textId="77777777" w:rsidR="00F76AE4" w:rsidRPr="002E490F" w:rsidRDefault="00AA3717" w:rsidP="00B649F1">
      <w:pPr>
        <w:pStyle w:val="ListParagraph"/>
        <w:numPr>
          <w:ilvl w:val="0"/>
          <w:numId w:val="19"/>
        </w:numPr>
        <w:ind w:left="426"/>
        <w:rPr>
          <w:rFonts w:cs="Arial"/>
          <w:sz w:val="20"/>
          <w:szCs w:val="20"/>
        </w:rPr>
      </w:pPr>
      <w:r>
        <w:rPr>
          <w:rFonts w:cs="Arial"/>
          <w:sz w:val="20"/>
          <w:szCs w:val="20"/>
        </w:rPr>
        <w:t>T</w:t>
      </w:r>
      <w:r w:rsidR="00380821">
        <w:rPr>
          <w:rFonts w:cs="Arial"/>
          <w:sz w:val="20"/>
          <w:szCs w:val="20"/>
        </w:rPr>
        <w:t xml:space="preserve">he HEE [NE and </w:t>
      </w:r>
      <w:proofErr w:type="gramStart"/>
      <w:r w:rsidR="00380821">
        <w:rPr>
          <w:rFonts w:cs="Arial"/>
          <w:sz w:val="20"/>
          <w:szCs w:val="20"/>
        </w:rPr>
        <w:t>Cumbria ]</w:t>
      </w:r>
      <w:proofErr w:type="gramEnd"/>
      <w:r w:rsidR="00380821">
        <w:rPr>
          <w:rFonts w:cs="Arial"/>
          <w:sz w:val="20"/>
          <w:szCs w:val="20"/>
        </w:rPr>
        <w:t xml:space="preserve"> </w:t>
      </w:r>
      <w:r w:rsidR="00F76AE4" w:rsidRPr="002E490F">
        <w:rPr>
          <w:rFonts w:cs="Arial"/>
          <w:sz w:val="20"/>
          <w:szCs w:val="20"/>
        </w:rPr>
        <w:t>website</w:t>
      </w:r>
    </w:p>
    <w:p w14:paraId="63B80A25" w14:textId="77777777" w:rsidR="00F76AE4" w:rsidRDefault="00F76AE4" w:rsidP="00B649F1">
      <w:pPr>
        <w:pStyle w:val="ListParagraph"/>
        <w:numPr>
          <w:ilvl w:val="0"/>
          <w:numId w:val="19"/>
        </w:numPr>
        <w:ind w:left="426"/>
        <w:rPr>
          <w:rFonts w:cs="Arial"/>
          <w:sz w:val="20"/>
          <w:szCs w:val="20"/>
        </w:rPr>
      </w:pPr>
      <w:r>
        <w:rPr>
          <w:rFonts w:cs="Arial"/>
          <w:sz w:val="20"/>
          <w:szCs w:val="20"/>
        </w:rPr>
        <w:t>Safe-guarding training</w:t>
      </w:r>
      <w:r w:rsidR="00380821">
        <w:rPr>
          <w:rFonts w:cs="Arial"/>
          <w:sz w:val="20"/>
          <w:szCs w:val="20"/>
        </w:rPr>
        <w:t>-child and adult</w:t>
      </w:r>
    </w:p>
    <w:p w14:paraId="266A2AF3" w14:textId="77777777" w:rsidR="00016495" w:rsidRDefault="00016495" w:rsidP="00016495">
      <w:pPr>
        <w:pStyle w:val="ListParagraph"/>
        <w:ind w:left="426"/>
        <w:rPr>
          <w:rFonts w:cs="Arial"/>
          <w:sz w:val="20"/>
          <w:szCs w:val="20"/>
        </w:rPr>
      </w:pPr>
    </w:p>
    <w:p w14:paraId="51FE6945" w14:textId="77777777" w:rsidR="00AA3717" w:rsidRDefault="00AA3717" w:rsidP="00AA3717">
      <w:pPr>
        <w:ind w:left="66"/>
        <w:rPr>
          <w:rFonts w:cs="Arial"/>
          <w:b/>
        </w:rPr>
      </w:pPr>
      <w:r w:rsidRPr="00016495">
        <w:rPr>
          <w:rFonts w:cs="Arial"/>
          <w:b/>
        </w:rPr>
        <w:t>The first cycle of Revalidation is complete</w:t>
      </w:r>
      <w:r w:rsidR="00016495">
        <w:rPr>
          <w:rFonts w:cs="Arial"/>
          <w:b/>
        </w:rPr>
        <w:t>!</w:t>
      </w:r>
    </w:p>
    <w:p w14:paraId="2819505D" w14:textId="77777777" w:rsidR="00016495" w:rsidRPr="00016495" w:rsidRDefault="00016495" w:rsidP="00AA3717">
      <w:pPr>
        <w:ind w:left="66"/>
        <w:rPr>
          <w:rFonts w:cs="Arial"/>
          <w:b/>
        </w:rPr>
      </w:pPr>
    </w:p>
    <w:p w14:paraId="6E2CC085" w14:textId="77777777" w:rsidR="00230F14" w:rsidRDefault="00AA3717" w:rsidP="00016495">
      <w:pPr>
        <w:ind w:left="66"/>
        <w:rPr>
          <w:rFonts w:cs="Arial"/>
          <w:sz w:val="20"/>
          <w:szCs w:val="20"/>
        </w:rPr>
      </w:pPr>
      <w:r>
        <w:rPr>
          <w:rFonts w:cs="Arial"/>
          <w:sz w:val="20"/>
          <w:szCs w:val="20"/>
        </w:rPr>
        <w:t xml:space="preserve">The vast majority of GPs in the NE and Cumbria have now been revalidated and we would like to thank everyone for their cooperation and engagement </w:t>
      </w:r>
      <w:r w:rsidR="00016495">
        <w:rPr>
          <w:rFonts w:cs="Arial"/>
          <w:sz w:val="20"/>
          <w:szCs w:val="20"/>
        </w:rPr>
        <w:t xml:space="preserve">in making this happen. The next two years </w:t>
      </w:r>
      <w:r w:rsidR="00C27E96">
        <w:rPr>
          <w:rFonts w:cs="Arial"/>
          <w:sz w:val="20"/>
          <w:szCs w:val="20"/>
        </w:rPr>
        <w:t>has a significantly reduced number of GP’s due to be revalidated, with</w:t>
      </w:r>
      <w:r w:rsidR="00016495">
        <w:rPr>
          <w:rFonts w:cs="Arial"/>
          <w:sz w:val="20"/>
          <w:szCs w:val="20"/>
        </w:rPr>
        <w:t xml:space="preserve"> the next cycle start</w:t>
      </w:r>
      <w:r w:rsidR="00C27E96">
        <w:rPr>
          <w:rFonts w:cs="Arial"/>
          <w:sz w:val="20"/>
          <w:szCs w:val="20"/>
        </w:rPr>
        <w:t>ing</w:t>
      </w:r>
      <w:r w:rsidR="00016495">
        <w:rPr>
          <w:rFonts w:cs="Arial"/>
          <w:sz w:val="20"/>
          <w:szCs w:val="20"/>
        </w:rPr>
        <w:t xml:space="preserve"> again in 2018.</w:t>
      </w:r>
    </w:p>
    <w:p w14:paraId="45E2AC1F" w14:textId="77777777" w:rsidR="00F76AE4" w:rsidRDefault="00F76AE4" w:rsidP="00DC6B60">
      <w:pPr>
        <w:rPr>
          <w:rFonts w:cs="Arial"/>
          <w:sz w:val="20"/>
          <w:szCs w:val="20"/>
        </w:rPr>
      </w:pPr>
    </w:p>
    <w:p w14:paraId="23F1FA34" w14:textId="77777777" w:rsidR="00380821" w:rsidRDefault="00380821" w:rsidP="00380821">
      <w:pPr>
        <w:rPr>
          <w:rFonts w:cs="Arial"/>
          <w:b/>
        </w:rPr>
      </w:pPr>
      <w:r w:rsidRPr="00380821">
        <w:rPr>
          <w:rFonts w:cs="Arial"/>
          <w:b/>
        </w:rPr>
        <w:t>New RCGP Guidance on Supporting Information for Appraisal and Revalidation</w:t>
      </w:r>
    </w:p>
    <w:p w14:paraId="151867AC" w14:textId="77777777" w:rsidR="00016495" w:rsidRPr="00380821" w:rsidRDefault="00016495" w:rsidP="00380821">
      <w:pPr>
        <w:rPr>
          <w:rFonts w:cs="Arial"/>
          <w:b/>
        </w:rPr>
      </w:pPr>
    </w:p>
    <w:p w14:paraId="644DEF99" w14:textId="77777777" w:rsidR="00380821" w:rsidRPr="00016495" w:rsidRDefault="00380821" w:rsidP="00016495">
      <w:pPr>
        <w:rPr>
          <w:rFonts w:cs="Arial"/>
          <w:sz w:val="20"/>
          <w:szCs w:val="20"/>
        </w:rPr>
      </w:pPr>
      <w:r w:rsidRPr="00016495">
        <w:rPr>
          <w:rFonts w:cs="Arial"/>
          <w:sz w:val="20"/>
          <w:szCs w:val="20"/>
        </w:rPr>
        <w:t xml:space="preserve">This guidance has been simplified and brought in line with GMC guidance to all doctors. </w:t>
      </w:r>
      <w:r w:rsidR="009B6E44" w:rsidRPr="00016495">
        <w:rPr>
          <w:rFonts w:cs="Arial"/>
          <w:sz w:val="20"/>
          <w:szCs w:val="20"/>
        </w:rPr>
        <w:t xml:space="preserve">The overall aim </w:t>
      </w:r>
      <w:r w:rsidR="00016495">
        <w:rPr>
          <w:rFonts w:cs="Arial"/>
          <w:sz w:val="20"/>
          <w:szCs w:val="20"/>
        </w:rPr>
        <w:t xml:space="preserve">of the new guidance </w:t>
      </w:r>
      <w:r w:rsidR="009B6E44" w:rsidRPr="00016495">
        <w:rPr>
          <w:rFonts w:cs="Arial"/>
          <w:sz w:val="20"/>
          <w:szCs w:val="20"/>
        </w:rPr>
        <w:t>is to make sure that appraisal</w:t>
      </w:r>
      <w:r w:rsidRPr="00016495">
        <w:rPr>
          <w:rFonts w:cs="Arial"/>
          <w:sz w:val="20"/>
          <w:szCs w:val="20"/>
        </w:rPr>
        <w:t xml:space="preserve"> is </w:t>
      </w:r>
      <w:r w:rsidR="009B6E44" w:rsidRPr="00016495">
        <w:rPr>
          <w:rFonts w:cs="Arial"/>
          <w:sz w:val="20"/>
          <w:szCs w:val="20"/>
        </w:rPr>
        <w:t xml:space="preserve">used as </w:t>
      </w:r>
      <w:r w:rsidRPr="00016495">
        <w:rPr>
          <w:rFonts w:cs="Arial"/>
          <w:sz w:val="20"/>
          <w:szCs w:val="20"/>
        </w:rPr>
        <w:t>a valuable opportunity for facilitated refle</w:t>
      </w:r>
      <w:r w:rsidR="009B6E44" w:rsidRPr="00016495">
        <w:rPr>
          <w:rFonts w:cs="Arial"/>
          <w:sz w:val="20"/>
          <w:szCs w:val="20"/>
        </w:rPr>
        <w:t xml:space="preserve">ction and learning, </w:t>
      </w:r>
      <w:r w:rsidRPr="00016495">
        <w:rPr>
          <w:rFonts w:cs="Arial"/>
          <w:sz w:val="20"/>
          <w:szCs w:val="20"/>
        </w:rPr>
        <w:t>celebrating successes and examples of good practice, and planning for the future</w:t>
      </w:r>
      <w:r w:rsidR="009B6E44" w:rsidRPr="00016495">
        <w:rPr>
          <w:rFonts w:cs="Arial"/>
          <w:sz w:val="20"/>
          <w:szCs w:val="20"/>
        </w:rPr>
        <w:t>. The guidance stresses that t</w:t>
      </w:r>
      <w:r w:rsidRPr="00016495">
        <w:rPr>
          <w:rFonts w:cs="Arial"/>
          <w:sz w:val="20"/>
          <w:szCs w:val="20"/>
        </w:rPr>
        <w:t>he e</w:t>
      </w:r>
      <w:r w:rsidR="009B6E44" w:rsidRPr="00016495">
        <w:rPr>
          <w:rFonts w:cs="Arial"/>
          <w:sz w:val="20"/>
          <w:szCs w:val="20"/>
        </w:rPr>
        <w:t xml:space="preserve">ffort involved in producing </w:t>
      </w:r>
      <w:proofErr w:type="gramStart"/>
      <w:r w:rsidR="009B6E44" w:rsidRPr="00016495">
        <w:rPr>
          <w:rFonts w:cs="Arial"/>
          <w:sz w:val="20"/>
          <w:szCs w:val="20"/>
        </w:rPr>
        <w:t xml:space="preserve">appraisal </w:t>
      </w:r>
      <w:r w:rsidRPr="00016495">
        <w:rPr>
          <w:rFonts w:cs="Arial"/>
          <w:sz w:val="20"/>
          <w:szCs w:val="20"/>
        </w:rPr>
        <w:t xml:space="preserve"> documentation</w:t>
      </w:r>
      <w:proofErr w:type="gramEnd"/>
      <w:r w:rsidRPr="00016495">
        <w:rPr>
          <w:rFonts w:cs="Arial"/>
          <w:sz w:val="20"/>
          <w:szCs w:val="20"/>
        </w:rPr>
        <w:t xml:space="preserve">  must not become disproportionate </w:t>
      </w:r>
      <w:r w:rsidR="009B6E44" w:rsidRPr="00016495">
        <w:rPr>
          <w:rFonts w:cs="Arial"/>
          <w:sz w:val="20"/>
          <w:szCs w:val="20"/>
        </w:rPr>
        <w:t>– a few ex</w:t>
      </w:r>
      <w:r w:rsidR="00016495">
        <w:rPr>
          <w:rFonts w:cs="Arial"/>
          <w:sz w:val="20"/>
          <w:szCs w:val="20"/>
        </w:rPr>
        <w:t>amples of reflective practice are</w:t>
      </w:r>
      <w:r w:rsidR="009B6E44" w:rsidRPr="00016495">
        <w:rPr>
          <w:rFonts w:cs="Arial"/>
          <w:sz w:val="20"/>
          <w:szCs w:val="20"/>
        </w:rPr>
        <w:t xml:space="preserve"> sufficient , leaving time to discuss the many challenges inherent in general practice today.</w:t>
      </w:r>
    </w:p>
    <w:p w14:paraId="1CEDB0AD" w14:textId="77777777" w:rsidR="00380821" w:rsidRDefault="009B6E44" w:rsidP="00380821">
      <w:pPr>
        <w:pStyle w:val="ListParagraph"/>
        <w:numPr>
          <w:ilvl w:val="0"/>
          <w:numId w:val="19"/>
        </w:numPr>
        <w:ind w:left="426"/>
        <w:rPr>
          <w:rFonts w:cs="Arial"/>
          <w:sz w:val="20"/>
          <w:szCs w:val="20"/>
        </w:rPr>
      </w:pPr>
      <w:r>
        <w:rPr>
          <w:rFonts w:cs="Arial"/>
          <w:sz w:val="20"/>
          <w:szCs w:val="20"/>
        </w:rPr>
        <w:t>The specific core changes are as follows:</w:t>
      </w:r>
    </w:p>
    <w:p w14:paraId="659FAC7F" w14:textId="77777777" w:rsidR="009B6E44" w:rsidRPr="009B6E44" w:rsidRDefault="00380821" w:rsidP="00F67305">
      <w:pPr>
        <w:pStyle w:val="ListParagraph"/>
        <w:ind w:left="426"/>
        <w:rPr>
          <w:rFonts w:cs="Arial"/>
          <w:sz w:val="20"/>
          <w:szCs w:val="20"/>
        </w:rPr>
      </w:pPr>
      <w:r w:rsidRPr="00F67305">
        <w:rPr>
          <w:rFonts w:cs="Arial"/>
          <w:b/>
        </w:rPr>
        <w:lastRenderedPageBreak/>
        <w:t>CPD credits</w:t>
      </w:r>
      <w:r w:rsidRPr="009B6E44">
        <w:rPr>
          <w:rFonts w:cs="Arial"/>
          <w:sz w:val="20"/>
          <w:szCs w:val="20"/>
        </w:rPr>
        <w:t xml:space="preserve"> –the doubling of CPD credits if impact can be shown has been </w:t>
      </w:r>
      <w:proofErr w:type="gramStart"/>
      <w:r w:rsidRPr="009B6E44">
        <w:rPr>
          <w:rFonts w:cs="Arial"/>
          <w:sz w:val="20"/>
          <w:szCs w:val="20"/>
        </w:rPr>
        <w:t>removed ,</w:t>
      </w:r>
      <w:proofErr w:type="gramEnd"/>
      <w:r w:rsidRPr="009B6E44">
        <w:rPr>
          <w:rFonts w:cs="Arial"/>
          <w:sz w:val="20"/>
          <w:szCs w:val="20"/>
        </w:rPr>
        <w:t xml:space="preserve"> but you can include within your CPD total any activity that includes learning and reflection  Learning activities can include</w:t>
      </w:r>
      <w:r w:rsidR="009B6E44" w:rsidRPr="009B6E44">
        <w:rPr>
          <w:rFonts w:cs="Arial"/>
          <w:sz w:val="20"/>
          <w:szCs w:val="20"/>
        </w:rPr>
        <w:t>:</w:t>
      </w:r>
    </w:p>
    <w:p w14:paraId="39A96133" w14:textId="77777777" w:rsidR="009B6E44" w:rsidRPr="009B6E44" w:rsidRDefault="009B6E44" w:rsidP="009B6E44">
      <w:pPr>
        <w:pStyle w:val="ListParagraph"/>
        <w:numPr>
          <w:ilvl w:val="1"/>
          <w:numId w:val="19"/>
        </w:numPr>
        <w:rPr>
          <w:rFonts w:cs="Arial"/>
          <w:sz w:val="20"/>
          <w:szCs w:val="20"/>
        </w:rPr>
      </w:pPr>
      <w:r w:rsidRPr="009B6E44">
        <w:rPr>
          <w:rFonts w:cs="Arial"/>
          <w:sz w:val="20"/>
          <w:szCs w:val="20"/>
        </w:rPr>
        <w:t>Learning arising from QIA activities</w:t>
      </w:r>
    </w:p>
    <w:p w14:paraId="3202ABEF" w14:textId="77777777" w:rsidR="009B6E44" w:rsidRPr="009B6E44" w:rsidRDefault="009B6E44" w:rsidP="009B6E44">
      <w:pPr>
        <w:pStyle w:val="ListParagraph"/>
        <w:numPr>
          <w:ilvl w:val="1"/>
          <w:numId w:val="19"/>
        </w:numPr>
        <w:rPr>
          <w:rFonts w:cs="Arial"/>
          <w:sz w:val="20"/>
          <w:szCs w:val="20"/>
        </w:rPr>
      </w:pPr>
      <w:r w:rsidRPr="009B6E44">
        <w:rPr>
          <w:rFonts w:cs="Arial"/>
          <w:sz w:val="20"/>
          <w:szCs w:val="20"/>
        </w:rPr>
        <w:t>Learning from SEAs and SUIs</w:t>
      </w:r>
    </w:p>
    <w:p w14:paraId="2B8AB177" w14:textId="77777777" w:rsidR="009B6E44" w:rsidRPr="009B6E44" w:rsidRDefault="009B6E44" w:rsidP="009B6E44">
      <w:pPr>
        <w:pStyle w:val="ListParagraph"/>
        <w:numPr>
          <w:ilvl w:val="1"/>
          <w:numId w:val="19"/>
        </w:numPr>
        <w:rPr>
          <w:rFonts w:cs="Arial"/>
          <w:sz w:val="20"/>
          <w:szCs w:val="20"/>
        </w:rPr>
      </w:pPr>
      <w:r w:rsidRPr="009B6E44">
        <w:rPr>
          <w:rFonts w:cs="Arial"/>
          <w:sz w:val="20"/>
          <w:szCs w:val="20"/>
        </w:rPr>
        <w:t>Learning from MSF, Complaints + compliments</w:t>
      </w:r>
    </w:p>
    <w:p w14:paraId="02C6DA35" w14:textId="77777777" w:rsidR="009B6E44" w:rsidRPr="009B6E44" w:rsidRDefault="009B6E44" w:rsidP="009B6E44">
      <w:pPr>
        <w:pStyle w:val="ListParagraph"/>
        <w:numPr>
          <w:ilvl w:val="1"/>
          <w:numId w:val="19"/>
        </w:numPr>
        <w:rPr>
          <w:rFonts w:cs="Arial"/>
          <w:sz w:val="20"/>
          <w:szCs w:val="20"/>
        </w:rPr>
      </w:pPr>
      <w:r w:rsidRPr="009B6E44">
        <w:rPr>
          <w:rFonts w:cs="Arial"/>
          <w:sz w:val="20"/>
          <w:szCs w:val="20"/>
        </w:rPr>
        <w:t>Learning from personal reading and professional conversations</w:t>
      </w:r>
    </w:p>
    <w:p w14:paraId="21ADCAAB" w14:textId="77777777" w:rsidR="009B6E44" w:rsidRPr="009B6E44" w:rsidRDefault="009B6E44" w:rsidP="009B6E44">
      <w:pPr>
        <w:pStyle w:val="ListParagraph"/>
        <w:numPr>
          <w:ilvl w:val="1"/>
          <w:numId w:val="19"/>
        </w:numPr>
        <w:rPr>
          <w:rFonts w:cs="Arial"/>
          <w:sz w:val="20"/>
          <w:szCs w:val="20"/>
        </w:rPr>
      </w:pPr>
      <w:r w:rsidRPr="009B6E44">
        <w:rPr>
          <w:rFonts w:cs="Arial"/>
          <w:sz w:val="20"/>
          <w:szCs w:val="20"/>
        </w:rPr>
        <w:t xml:space="preserve">As well as formal CPD, PDP </w:t>
      </w:r>
      <w:proofErr w:type="spellStart"/>
      <w:r w:rsidRPr="009B6E44">
        <w:rPr>
          <w:rFonts w:cs="Arial"/>
          <w:sz w:val="20"/>
          <w:szCs w:val="20"/>
        </w:rPr>
        <w:t>etc</w:t>
      </w:r>
      <w:proofErr w:type="spellEnd"/>
    </w:p>
    <w:p w14:paraId="2344CA6E" w14:textId="77777777" w:rsidR="009B6E44" w:rsidRPr="009B6E44" w:rsidRDefault="009B6E44" w:rsidP="009B6E44">
      <w:pPr>
        <w:pStyle w:val="ListParagraph"/>
        <w:numPr>
          <w:ilvl w:val="0"/>
          <w:numId w:val="19"/>
        </w:numPr>
        <w:ind w:left="426"/>
        <w:rPr>
          <w:rFonts w:cs="Arial"/>
          <w:sz w:val="20"/>
          <w:szCs w:val="20"/>
        </w:rPr>
      </w:pPr>
      <w:r w:rsidRPr="009B6E44">
        <w:rPr>
          <w:rFonts w:cs="Arial"/>
          <w:sz w:val="20"/>
          <w:szCs w:val="20"/>
        </w:rPr>
        <w:t xml:space="preserve">All are eligible for CPD credits providing that they </w:t>
      </w:r>
      <w:proofErr w:type="gramStart"/>
      <w:r w:rsidRPr="009B6E44">
        <w:rPr>
          <w:rFonts w:cs="Arial"/>
          <w:sz w:val="20"/>
          <w:szCs w:val="20"/>
        </w:rPr>
        <w:t>are  documented</w:t>
      </w:r>
      <w:proofErr w:type="gramEnd"/>
      <w:r w:rsidRPr="009B6E44">
        <w:rPr>
          <w:rFonts w:cs="Arial"/>
          <w:sz w:val="20"/>
          <w:szCs w:val="20"/>
        </w:rPr>
        <w:t xml:space="preserve"> appropriately with reflection</w:t>
      </w:r>
    </w:p>
    <w:p w14:paraId="2116B34E" w14:textId="77777777" w:rsidR="009B6E44" w:rsidRPr="00F67305" w:rsidRDefault="009B6E44" w:rsidP="00F67305">
      <w:pPr>
        <w:pStyle w:val="ListParagraph"/>
        <w:ind w:left="426"/>
        <w:rPr>
          <w:rFonts w:cs="Arial"/>
          <w:b/>
        </w:rPr>
      </w:pPr>
      <w:r w:rsidRPr="00F67305">
        <w:rPr>
          <w:rFonts w:cs="Arial"/>
          <w:b/>
        </w:rPr>
        <w:t>Quality Improvement Activities</w:t>
      </w:r>
    </w:p>
    <w:p w14:paraId="7EE98CE7" w14:textId="77777777" w:rsidR="00380821" w:rsidRDefault="00F67305" w:rsidP="00380821">
      <w:pPr>
        <w:pStyle w:val="ListParagraph"/>
        <w:numPr>
          <w:ilvl w:val="0"/>
          <w:numId w:val="19"/>
        </w:numPr>
        <w:ind w:left="426"/>
        <w:rPr>
          <w:rFonts w:cs="Arial"/>
          <w:sz w:val="20"/>
          <w:szCs w:val="20"/>
        </w:rPr>
      </w:pPr>
      <w:r>
        <w:rPr>
          <w:rFonts w:cs="Arial"/>
          <w:sz w:val="20"/>
          <w:szCs w:val="20"/>
        </w:rPr>
        <w:t>The requirement to do a full audit once in 5 years and 2 x SEAs every year has been removed.</w:t>
      </w:r>
    </w:p>
    <w:p w14:paraId="60CF6464" w14:textId="77777777" w:rsidR="00F67305" w:rsidRDefault="00F67305" w:rsidP="00380821">
      <w:pPr>
        <w:pStyle w:val="ListParagraph"/>
        <w:numPr>
          <w:ilvl w:val="0"/>
          <w:numId w:val="19"/>
        </w:numPr>
        <w:ind w:left="426"/>
        <w:rPr>
          <w:rFonts w:cs="Arial"/>
          <w:sz w:val="20"/>
          <w:szCs w:val="20"/>
        </w:rPr>
      </w:pPr>
      <w:r>
        <w:rPr>
          <w:rFonts w:cs="Arial"/>
          <w:sz w:val="20"/>
          <w:szCs w:val="20"/>
        </w:rPr>
        <w:t xml:space="preserve">Instead GPs are asked to submit at least one QI activity every year, with </w:t>
      </w:r>
      <w:r w:rsidR="00C27E96">
        <w:rPr>
          <w:rFonts w:cs="Arial"/>
          <w:sz w:val="20"/>
          <w:szCs w:val="20"/>
        </w:rPr>
        <w:t xml:space="preserve">the </w:t>
      </w:r>
      <w:r>
        <w:rPr>
          <w:rFonts w:cs="Arial"/>
          <w:sz w:val="20"/>
          <w:szCs w:val="20"/>
        </w:rPr>
        <w:t xml:space="preserve">aim of producing a range of activities over the </w:t>
      </w:r>
      <w:proofErr w:type="gramStart"/>
      <w:r>
        <w:rPr>
          <w:rFonts w:cs="Arial"/>
          <w:sz w:val="20"/>
          <w:szCs w:val="20"/>
        </w:rPr>
        <w:t>5 year</w:t>
      </w:r>
      <w:proofErr w:type="gramEnd"/>
      <w:r>
        <w:rPr>
          <w:rFonts w:cs="Arial"/>
          <w:sz w:val="20"/>
          <w:szCs w:val="20"/>
        </w:rPr>
        <w:t xml:space="preserve"> cycle. QI </w:t>
      </w:r>
      <w:proofErr w:type="gramStart"/>
      <w:r>
        <w:rPr>
          <w:rFonts w:cs="Arial"/>
          <w:sz w:val="20"/>
          <w:szCs w:val="20"/>
        </w:rPr>
        <w:t>activities ,</w:t>
      </w:r>
      <w:proofErr w:type="gramEnd"/>
      <w:r>
        <w:rPr>
          <w:rFonts w:cs="Arial"/>
          <w:sz w:val="20"/>
          <w:szCs w:val="20"/>
        </w:rPr>
        <w:t xml:space="preserve"> accompanied by some reflection preferably on a template , that are acceptable include:</w:t>
      </w:r>
    </w:p>
    <w:p w14:paraId="0F4B2E84" w14:textId="77777777" w:rsidR="00F67305" w:rsidRPr="00F67305" w:rsidRDefault="00F67305" w:rsidP="00F67305">
      <w:pPr>
        <w:pStyle w:val="ListParagraph"/>
        <w:numPr>
          <w:ilvl w:val="0"/>
          <w:numId w:val="19"/>
        </w:numPr>
        <w:rPr>
          <w:rFonts w:cs="Arial"/>
          <w:sz w:val="20"/>
          <w:szCs w:val="20"/>
        </w:rPr>
      </w:pPr>
      <w:proofErr w:type="gramStart"/>
      <w:r w:rsidRPr="00F67305">
        <w:rPr>
          <w:rFonts w:cs="Arial"/>
          <w:sz w:val="20"/>
          <w:szCs w:val="20"/>
        </w:rPr>
        <w:t>r</w:t>
      </w:r>
      <w:r w:rsidR="00016495">
        <w:rPr>
          <w:rFonts w:cs="Arial"/>
          <w:sz w:val="20"/>
          <w:szCs w:val="20"/>
        </w:rPr>
        <w:t>eview</w:t>
      </w:r>
      <w:proofErr w:type="gramEnd"/>
      <w:r w:rsidR="00016495">
        <w:rPr>
          <w:rFonts w:cs="Arial"/>
          <w:sz w:val="20"/>
          <w:szCs w:val="20"/>
        </w:rPr>
        <w:t xml:space="preserve"> of personal outcome data,</w:t>
      </w:r>
    </w:p>
    <w:p w14:paraId="52443DCB" w14:textId="77777777" w:rsidR="00F67305" w:rsidRPr="00016495" w:rsidRDefault="00F67305" w:rsidP="00016495">
      <w:pPr>
        <w:pStyle w:val="ListParagraph"/>
        <w:numPr>
          <w:ilvl w:val="0"/>
          <w:numId w:val="19"/>
        </w:numPr>
        <w:rPr>
          <w:rFonts w:cs="Arial"/>
          <w:sz w:val="20"/>
          <w:szCs w:val="20"/>
        </w:rPr>
      </w:pPr>
      <w:proofErr w:type="gramStart"/>
      <w:r w:rsidRPr="00016495">
        <w:rPr>
          <w:rFonts w:cs="Arial"/>
          <w:sz w:val="20"/>
          <w:szCs w:val="20"/>
        </w:rPr>
        <w:t>small</w:t>
      </w:r>
      <w:proofErr w:type="gramEnd"/>
      <w:r w:rsidRPr="00016495">
        <w:rPr>
          <w:rFonts w:cs="Arial"/>
          <w:sz w:val="20"/>
          <w:szCs w:val="20"/>
        </w:rPr>
        <w:t xml:space="preserve"> scale data searches</w:t>
      </w:r>
      <w:r w:rsidR="00016495" w:rsidRPr="00016495">
        <w:rPr>
          <w:rFonts w:cs="Arial"/>
          <w:sz w:val="20"/>
          <w:szCs w:val="20"/>
        </w:rPr>
        <w:t xml:space="preserve">-personal or practice based with analysis and reflection </w:t>
      </w:r>
    </w:p>
    <w:p w14:paraId="1F03654C" w14:textId="77777777" w:rsidR="00F67305" w:rsidRDefault="00F67305" w:rsidP="00F67305">
      <w:pPr>
        <w:pStyle w:val="ListParagraph"/>
        <w:numPr>
          <w:ilvl w:val="0"/>
          <w:numId w:val="19"/>
        </w:numPr>
        <w:rPr>
          <w:rFonts w:cs="Arial"/>
          <w:sz w:val="20"/>
          <w:szCs w:val="20"/>
        </w:rPr>
      </w:pPr>
      <w:r w:rsidRPr="00F67305">
        <w:rPr>
          <w:rFonts w:cs="Arial"/>
          <w:sz w:val="20"/>
          <w:szCs w:val="20"/>
        </w:rPr>
        <w:t>Plan/do/study/act (PDSA) cycles,</w:t>
      </w:r>
    </w:p>
    <w:p w14:paraId="6051D233" w14:textId="77777777" w:rsidR="00F67305" w:rsidRPr="00F67305" w:rsidRDefault="00F67305" w:rsidP="00F67305">
      <w:pPr>
        <w:pStyle w:val="ListParagraph"/>
        <w:numPr>
          <w:ilvl w:val="0"/>
          <w:numId w:val="19"/>
        </w:numPr>
        <w:rPr>
          <w:rFonts w:cs="Arial"/>
          <w:sz w:val="20"/>
          <w:szCs w:val="20"/>
        </w:rPr>
      </w:pPr>
      <w:proofErr w:type="gramStart"/>
      <w:r>
        <w:rPr>
          <w:rFonts w:cs="Arial"/>
          <w:sz w:val="20"/>
          <w:szCs w:val="20"/>
        </w:rPr>
        <w:t>CCG  or</w:t>
      </w:r>
      <w:proofErr w:type="gramEnd"/>
      <w:r>
        <w:rPr>
          <w:rFonts w:cs="Arial"/>
          <w:sz w:val="20"/>
          <w:szCs w:val="20"/>
        </w:rPr>
        <w:t xml:space="preserve"> practice based</w:t>
      </w:r>
      <w:r w:rsidRPr="00F67305">
        <w:rPr>
          <w:rFonts w:cs="Arial"/>
          <w:sz w:val="20"/>
          <w:szCs w:val="20"/>
        </w:rPr>
        <w:t xml:space="preserve"> formal audit</w:t>
      </w:r>
      <w:r>
        <w:rPr>
          <w:rFonts w:cs="Arial"/>
          <w:sz w:val="20"/>
          <w:szCs w:val="20"/>
        </w:rPr>
        <w:t xml:space="preserve"> </w:t>
      </w:r>
    </w:p>
    <w:p w14:paraId="3DF9D435" w14:textId="77777777" w:rsidR="00F67305" w:rsidRDefault="0011626C" w:rsidP="00F67305">
      <w:pPr>
        <w:pStyle w:val="ListParagraph"/>
        <w:numPr>
          <w:ilvl w:val="0"/>
          <w:numId w:val="19"/>
        </w:numPr>
        <w:rPr>
          <w:rFonts w:cs="Arial"/>
          <w:sz w:val="20"/>
          <w:szCs w:val="20"/>
        </w:rPr>
      </w:pPr>
      <w:r>
        <w:rPr>
          <w:rFonts w:cs="Arial"/>
          <w:sz w:val="20"/>
          <w:szCs w:val="20"/>
        </w:rPr>
        <w:t>Case Reviews discussed</w:t>
      </w:r>
      <w:r w:rsidR="00016495">
        <w:rPr>
          <w:rFonts w:cs="Arial"/>
          <w:sz w:val="20"/>
          <w:szCs w:val="20"/>
        </w:rPr>
        <w:t xml:space="preserve"> and reflected on</w:t>
      </w:r>
    </w:p>
    <w:p w14:paraId="344EBB63" w14:textId="77777777" w:rsidR="0011626C" w:rsidRPr="0011626C" w:rsidRDefault="0011626C" w:rsidP="0011626C">
      <w:pPr>
        <w:pStyle w:val="ListParagraph"/>
        <w:numPr>
          <w:ilvl w:val="0"/>
          <w:numId w:val="19"/>
        </w:numPr>
        <w:rPr>
          <w:rFonts w:cs="Arial"/>
          <w:sz w:val="20"/>
          <w:szCs w:val="20"/>
        </w:rPr>
      </w:pPr>
      <w:r w:rsidRPr="0011626C">
        <w:rPr>
          <w:rFonts w:cs="Arial"/>
          <w:sz w:val="20"/>
          <w:szCs w:val="20"/>
        </w:rPr>
        <w:t>GP type SEAs where best practice may not have been followed but the patient has not come to any serious harm are best included in section 8 of the MAG form as a QI activity</w:t>
      </w:r>
    </w:p>
    <w:p w14:paraId="4B779F67" w14:textId="77777777" w:rsidR="00F67305" w:rsidRDefault="0011626C" w:rsidP="00F67305">
      <w:pPr>
        <w:pStyle w:val="ListParagraph"/>
        <w:numPr>
          <w:ilvl w:val="0"/>
          <w:numId w:val="19"/>
        </w:numPr>
        <w:rPr>
          <w:rFonts w:cs="Arial"/>
          <w:sz w:val="20"/>
          <w:szCs w:val="20"/>
        </w:rPr>
      </w:pPr>
      <w:r>
        <w:rPr>
          <w:rFonts w:cs="Arial"/>
          <w:sz w:val="20"/>
          <w:szCs w:val="20"/>
        </w:rPr>
        <w:t>O</w:t>
      </w:r>
      <w:r w:rsidR="00F67305" w:rsidRPr="00F67305">
        <w:rPr>
          <w:rFonts w:cs="Arial"/>
          <w:sz w:val="20"/>
          <w:szCs w:val="20"/>
        </w:rPr>
        <w:t xml:space="preserve">utcomes of reflection on MSF results, other informal </w:t>
      </w:r>
      <w:proofErr w:type="gramStart"/>
      <w:r w:rsidR="00F67305" w:rsidRPr="00F67305">
        <w:rPr>
          <w:rFonts w:cs="Arial"/>
          <w:sz w:val="20"/>
          <w:szCs w:val="20"/>
        </w:rPr>
        <w:t>feedback ,any</w:t>
      </w:r>
      <w:proofErr w:type="gramEnd"/>
      <w:r w:rsidR="00F67305" w:rsidRPr="00F67305">
        <w:rPr>
          <w:rFonts w:cs="Arial"/>
          <w:sz w:val="20"/>
          <w:szCs w:val="20"/>
        </w:rPr>
        <w:t xml:space="preserve"> SUIs or  complaints and compliments</w:t>
      </w:r>
      <w:r>
        <w:rPr>
          <w:rFonts w:cs="Arial"/>
          <w:sz w:val="20"/>
          <w:szCs w:val="20"/>
        </w:rPr>
        <w:t xml:space="preserve"> can also be submitted as QI activities if appropriately documented</w:t>
      </w:r>
    </w:p>
    <w:p w14:paraId="472B1579" w14:textId="77777777" w:rsidR="0011626C" w:rsidRDefault="0011626C" w:rsidP="00F67305">
      <w:pPr>
        <w:pStyle w:val="ListParagraph"/>
        <w:numPr>
          <w:ilvl w:val="0"/>
          <w:numId w:val="19"/>
        </w:numPr>
        <w:rPr>
          <w:rFonts w:cs="Arial"/>
          <w:sz w:val="20"/>
          <w:szCs w:val="20"/>
        </w:rPr>
      </w:pPr>
      <w:r>
        <w:rPr>
          <w:rFonts w:cs="Arial"/>
          <w:sz w:val="20"/>
          <w:szCs w:val="20"/>
        </w:rPr>
        <w:t>New document on HEE website 1.</w:t>
      </w:r>
      <w:r w:rsidR="00075824">
        <w:rPr>
          <w:rFonts w:cs="Arial"/>
          <w:sz w:val="20"/>
          <w:szCs w:val="20"/>
        </w:rPr>
        <w:t>19</w:t>
      </w:r>
      <w:r>
        <w:rPr>
          <w:rFonts w:cs="Arial"/>
          <w:sz w:val="20"/>
          <w:szCs w:val="20"/>
        </w:rPr>
        <w:t xml:space="preserve"> gives many examples of acceptable QI activities</w:t>
      </w:r>
    </w:p>
    <w:p w14:paraId="5AE3A1BD" w14:textId="77777777" w:rsidR="0011626C" w:rsidRDefault="0011626C" w:rsidP="00F67305">
      <w:pPr>
        <w:pStyle w:val="ListParagraph"/>
        <w:numPr>
          <w:ilvl w:val="0"/>
          <w:numId w:val="19"/>
        </w:numPr>
        <w:rPr>
          <w:rFonts w:cs="Arial"/>
          <w:sz w:val="20"/>
          <w:szCs w:val="20"/>
        </w:rPr>
      </w:pPr>
      <w:r>
        <w:rPr>
          <w:rFonts w:cs="Arial"/>
          <w:sz w:val="20"/>
          <w:szCs w:val="20"/>
        </w:rPr>
        <w:t>Main aim of doing QI activities is to drive reflection and improve patient care-always think about the following questions:</w:t>
      </w:r>
    </w:p>
    <w:p w14:paraId="69C0C73E" w14:textId="77777777" w:rsidR="0011626C" w:rsidRPr="0011626C" w:rsidRDefault="0011626C" w:rsidP="0011626C">
      <w:pPr>
        <w:pStyle w:val="ListParagraph"/>
        <w:numPr>
          <w:ilvl w:val="1"/>
          <w:numId w:val="19"/>
        </w:numPr>
        <w:rPr>
          <w:rFonts w:cs="Arial"/>
          <w:sz w:val="20"/>
          <w:szCs w:val="20"/>
        </w:rPr>
      </w:pPr>
      <w:r w:rsidRPr="0011626C">
        <w:rPr>
          <w:rFonts w:cs="Arial"/>
          <w:sz w:val="20"/>
          <w:szCs w:val="20"/>
          <w:lang w:val="en-US"/>
        </w:rPr>
        <w:t xml:space="preserve">What has been done well? </w:t>
      </w:r>
    </w:p>
    <w:p w14:paraId="23A891D5" w14:textId="77777777" w:rsidR="0011626C" w:rsidRPr="0011626C" w:rsidRDefault="0011626C" w:rsidP="0011626C">
      <w:pPr>
        <w:pStyle w:val="ListParagraph"/>
        <w:numPr>
          <w:ilvl w:val="1"/>
          <w:numId w:val="19"/>
        </w:numPr>
        <w:rPr>
          <w:rFonts w:cs="Arial"/>
          <w:sz w:val="20"/>
          <w:szCs w:val="20"/>
        </w:rPr>
      </w:pPr>
      <w:r w:rsidRPr="0011626C">
        <w:rPr>
          <w:rFonts w:cs="Arial"/>
          <w:sz w:val="20"/>
          <w:szCs w:val="20"/>
          <w:lang w:val="en-US"/>
        </w:rPr>
        <w:t>What could be done better?</w:t>
      </w:r>
    </w:p>
    <w:p w14:paraId="14EF58F8" w14:textId="77777777" w:rsidR="0011626C" w:rsidRPr="0011626C" w:rsidRDefault="0011626C" w:rsidP="0011626C">
      <w:pPr>
        <w:pStyle w:val="ListParagraph"/>
        <w:numPr>
          <w:ilvl w:val="1"/>
          <w:numId w:val="19"/>
        </w:numPr>
        <w:rPr>
          <w:rFonts w:cs="Arial"/>
          <w:sz w:val="20"/>
          <w:szCs w:val="20"/>
        </w:rPr>
      </w:pPr>
      <w:r w:rsidRPr="0011626C">
        <w:rPr>
          <w:rFonts w:cs="Arial"/>
          <w:sz w:val="20"/>
          <w:szCs w:val="20"/>
          <w:lang w:val="en-US"/>
        </w:rPr>
        <w:t xml:space="preserve">What should I change? </w:t>
      </w:r>
    </w:p>
    <w:p w14:paraId="3D34EB99" w14:textId="77777777" w:rsidR="0011626C" w:rsidRPr="0011626C" w:rsidRDefault="0011626C" w:rsidP="0011626C">
      <w:pPr>
        <w:pStyle w:val="ListParagraph"/>
        <w:numPr>
          <w:ilvl w:val="1"/>
          <w:numId w:val="19"/>
        </w:numPr>
        <w:rPr>
          <w:rFonts w:cs="Arial"/>
          <w:sz w:val="20"/>
          <w:szCs w:val="20"/>
        </w:rPr>
      </w:pPr>
      <w:r w:rsidRPr="0011626C">
        <w:rPr>
          <w:rFonts w:cs="Arial"/>
          <w:sz w:val="20"/>
          <w:szCs w:val="20"/>
          <w:lang w:val="en-US"/>
        </w:rPr>
        <w:t>How will I know if change has led to improvement?</w:t>
      </w:r>
    </w:p>
    <w:p w14:paraId="323F2DB1" w14:textId="77777777" w:rsidR="00F67305" w:rsidRDefault="00F67305" w:rsidP="00380821">
      <w:pPr>
        <w:pStyle w:val="ListParagraph"/>
        <w:numPr>
          <w:ilvl w:val="0"/>
          <w:numId w:val="19"/>
        </w:numPr>
        <w:ind w:left="426"/>
        <w:rPr>
          <w:rFonts w:cs="Arial"/>
          <w:sz w:val="20"/>
          <w:szCs w:val="20"/>
        </w:rPr>
      </w:pPr>
      <w:r>
        <w:rPr>
          <w:rFonts w:cs="Arial"/>
          <w:sz w:val="20"/>
          <w:szCs w:val="20"/>
        </w:rPr>
        <w:t>Any Significant Event</w:t>
      </w:r>
      <w:r w:rsidR="0011626C">
        <w:rPr>
          <w:rFonts w:cs="Arial"/>
          <w:sz w:val="20"/>
          <w:szCs w:val="20"/>
        </w:rPr>
        <w:t xml:space="preserve"> [SE]</w:t>
      </w:r>
      <w:r>
        <w:rPr>
          <w:rFonts w:cs="Arial"/>
          <w:sz w:val="20"/>
          <w:szCs w:val="20"/>
        </w:rPr>
        <w:t xml:space="preserve"> or Serious Untoward Incident </w:t>
      </w:r>
      <w:r w:rsidR="0011626C">
        <w:rPr>
          <w:rFonts w:cs="Arial"/>
          <w:sz w:val="20"/>
          <w:szCs w:val="20"/>
        </w:rPr>
        <w:t xml:space="preserve">[SUI] </w:t>
      </w:r>
      <w:r>
        <w:rPr>
          <w:rFonts w:cs="Arial"/>
          <w:sz w:val="20"/>
          <w:szCs w:val="20"/>
        </w:rPr>
        <w:t xml:space="preserve">where the patient has suffered serious </w:t>
      </w:r>
      <w:proofErr w:type="gramStart"/>
      <w:r>
        <w:rPr>
          <w:rFonts w:cs="Arial"/>
          <w:sz w:val="20"/>
          <w:szCs w:val="20"/>
        </w:rPr>
        <w:t>harm ,</w:t>
      </w:r>
      <w:proofErr w:type="gramEnd"/>
      <w:r>
        <w:rPr>
          <w:rFonts w:cs="Arial"/>
          <w:sz w:val="20"/>
          <w:szCs w:val="20"/>
        </w:rPr>
        <w:t xml:space="preserve"> must be written up, discussed and include</w:t>
      </w:r>
      <w:r w:rsidR="0011626C">
        <w:rPr>
          <w:rFonts w:cs="Arial"/>
          <w:sz w:val="20"/>
          <w:szCs w:val="20"/>
        </w:rPr>
        <w:t>d</w:t>
      </w:r>
      <w:r>
        <w:rPr>
          <w:rFonts w:cs="Arial"/>
          <w:sz w:val="20"/>
          <w:szCs w:val="20"/>
        </w:rPr>
        <w:t xml:space="preserve"> in section 9 of the MAG Form .It is perfectly acceptable for any GP </w:t>
      </w:r>
      <w:r w:rsidR="0011626C">
        <w:rPr>
          <w:rFonts w:cs="Arial"/>
          <w:sz w:val="20"/>
          <w:szCs w:val="20"/>
        </w:rPr>
        <w:t xml:space="preserve">to declare that they have not been named in any SE/SUI </w:t>
      </w:r>
    </w:p>
    <w:p w14:paraId="3CC8A25D" w14:textId="77777777" w:rsidR="00016495" w:rsidRPr="00380821" w:rsidRDefault="00016495" w:rsidP="00016495">
      <w:pPr>
        <w:pStyle w:val="ListParagraph"/>
        <w:ind w:left="426"/>
        <w:rPr>
          <w:rFonts w:cs="Arial"/>
          <w:sz w:val="20"/>
          <w:szCs w:val="20"/>
        </w:rPr>
      </w:pPr>
    </w:p>
    <w:p w14:paraId="78099310" w14:textId="77777777" w:rsidR="00F76AE4" w:rsidRPr="004238B4" w:rsidRDefault="004238B4" w:rsidP="00DC6B60">
      <w:pPr>
        <w:rPr>
          <w:rFonts w:cs="Arial"/>
          <w:b/>
        </w:rPr>
      </w:pPr>
      <w:r w:rsidRPr="004238B4">
        <w:rPr>
          <w:rFonts w:cs="Arial"/>
          <w:b/>
        </w:rPr>
        <w:lastRenderedPageBreak/>
        <w:t>The new MAG Form [from April 2016]</w:t>
      </w:r>
    </w:p>
    <w:p w14:paraId="225BBF61" w14:textId="77777777" w:rsidR="004238B4" w:rsidRDefault="004238B4" w:rsidP="00DC6B60">
      <w:pPr>
        <w:rPr>
          <w:rFonts w:cs="Arial"/>
          <w:sz w:val="20"/>
          <w:szCs w:val="20"/>
        </w:rPr>
      </w:pPr>
    </w:p>
    <w:p w14:paraId="34C9BBBD" w14:textId="77777777" w:rsidR="004238B4" w:rsidRDefault="004238B4" w:rsidP="00DC6B60">
      <w:pPr>
        <w:rPr>
          <w:rFonts w:cs="Arial"/>
          <w:sz w:val="20"/>
          <w:szCs w:val="20"/>
        </w:rPr>
      </w:pPr>
      <w:r>
        <w:rPr>
          <w:rFonts w:cs="Arial"/>
          <w:sz w:val="20"/>
          <w:szCs w:val="20"/>
        </w:rPr>
        <w:t xml:space="preserve">We continue to advise all our GPs to use the MAG Form to submit their appraisal documentation, and there is a new improved version available to use from April 2016 –a copy is being send to every </w:t>
      </w:r>
      <w:r w:rsidR="00016495">
        <w:rPr>
          <w:rFonts w:cs="Arial"/>
          <w:sz w:val="20"/>
          <w:szCs w:val="20"/>
        </w:rPr>
        <w:t>GP with this email along with some information about the new MAG</w:t>
      </w:r>
      <w:r w:rsidR="00C27E96">
        <w:rPr>
          <w:rFonts w:cs="Arial"/>
          <w:sz w:val="20"/>
          <w:szCs w:val="20"/>
        </w:rPr>
        <w:t>.</w:t>
      </w:r>
    </w:p>
    <w:p w14:paraId="3A3410C9" w14:textId="77777777" w:rsidR="004238B4" w:rsidRDefault="004238B4" w:rsidP="00DC6B60">
      <w:pPr>
        <w:rPr>
          <w:rFonts w:cs="Arial"/>
          <w:sz w:val="20"/>
          <w:szCs w:val="20"/>
        </w:rPr>
      </w:pPr>
      <w:r>
        <w:rPr>
          <w:rFonts w:cs="Arial"/>
          <w:sz w:val="20"/>
          <w:szCs w:val="20"/>
        </w:rPr>
        <w:t xml:space="preserve">The basic format is the same but the newer version is easier to use in terms of navigating from page to page. </w:t>
      </w:r>
    </w:p>
    <w:p w14:paraId="7A74C1AA" w14:textId="77777777" w:rsidR="004238B4" w:rsidRDefault="004238B4" w:rsidP="00DC6B60">
      <w:pPr>
        <w:rPr>
          <w:rFonts w:cs="Arial"/>
          <w:sz w:val="20"/>
          <w:szCs w:val="20"/>
        </w:rPr>
      </w:pPr>
      <w:r>
        <w:rPr>
          <w:rFonts w:cs="Arial"/>
          <w:sz w:val="20"/>
          <w:szCs w:val="20"/>
        </w:rPr>
        <w:t xml:space="preserve">There is also a new feature –when you enter the roles in your scope of work, these roles then appear in the drop down menu when you add any item to your CPD log or your QI activities, feedback, complaints etc. This means you can attribute each CPD activity </w:t>
      </w:r>
      <w:proofErr w:type="spellStart"/>
      <w:r>
        <w:rPr>
          <w:rFonts w:cs="Arial"/>
          <w:sz w:val="20"/>
          <w:szCs w:val="20"/>
        </w:rPr>
        <w:t>etc</w:t>
      </w:r>
      <w:proofErr w:type="spellEnd"/>
      <w:r>
        <w:rPr>
          <w:rFonts w:cs="Arial"/>
          <w:sz w:val="20"/>
          <w:szCs w:val="20"/>
        </w:rPr>
        <w:t xml:space="preserve"> to a specific role or identify it as something that is relevant to all your roles</w:t>
      </w:r>
      <w:r w:rsidR="004B4558">
        <w:rPr>
          <w:rFonts w:cs="Arial"/>
          <w:sz w:val="20"/>
          <w:szCs w:val="20"/>
        </w:rPr>
        <w:t>.</w:t>
      </w:r>
    </w:p>
    <w:p w14:paraId="6C367E02" w14:textId="77777777" w:rsidR="004B4558" w:rsidRDefault="004B4558" w:rsidP="00DC6B60">
      <w:pPr>
        <w:rPr>
          <w:rFonts w:cs="Arial"/>
          <w:sz w:val="20"/>
          <w:szCs w:val="20"/>
        </w:rPr>
      </w:pPr>
      <w:r>
        <w:rPr>
          <w:rFonts w:cs="Arial"/>
          <w:sz w:val="20"/>
          <w:szCs w:val="20"/>
        </w:rPr>
        <w:t>There is no longer a facility to store your appraisal summary and PDP from previous years in Section 21-your appraiser will be able to view this on RMS –you do not need to upload your previous year’s MAG Form to section 5.</w:t>
      </w:r>
    </w:p>
    <w:p w14:paraId="018CF842" w14:textId="77777777" w:rsidR="004B4558" w:rsidRDefault="004B4558" w:rsidP="00DC6B60">
      <w:pPr>
        <w:rPr>
          <w:rFonts w:cs="Arial"/>
          <w:sz w:val="20"/>
          <w:szCs w:val="20"/>
        </w:rPr>
      </w:pPr>
      <w:r>
        <w:rPr>
          <w:rFonts w:cs="Arial"/>
          <w:sz w:val="20"/>
          <w:szCs w:val="20"/>
        </w:rPr>
        <w:t>The CPD log template in section 7 has been improved and you can now use this to record your CPD through the year, or you can attach any other log within this section</w:t>
      </w:r>
    </w:p>
    <w:p w14:paraId="181CB440" w14:textId="77777777" w:rsidR="004B4558" w:rsidRDefault="004B4558" w:rsidP="00DC6B60">
      <w:pPr>
        <w:rPr>
          <w:rFonts w:cs="Arial"/>
          <w:sz w:val="20"/>
          <w:szCs w:val="20"/>
        </w:rPr>
      </w:pPr>
      <w:r>
        <w:rPr>
          <w:rFonts w:cs="Arial"/>
          <w:sz w:val="20"/>
          <w:szCs w:val="20"/>
        </w:rPr>
        <w:t>The other main change is the addition of a check list in section 17 –you do not have to complete this but you may find it useful as an aide-memoir to make sure everything that is needed has been submitted</w:t>
      </w:r>
    </w:p>
    <w:p w14:paraId="203BBE8A" w14:textId="77777777" w:rsidR="004B4558" w:rsidRDefault="004B4558" w:rsidP="00DC6B60">
      <w:pPr>
        <w:rPr>
          <w:rFonts w:cs="Arial"/>
          <w:sz w:val="20"/>
          <w:szCs w:val="20"/>
        </w:rPr>
      </w:pPr>
      <w:r>
        <w:rPr>
          <w:rFonts w:cs="Arial"/>
          <w:sz w:val="20"/>
          <w:szCs w:val="20"/>
        </w:rPr>
        <w:t>For appraisers, there is now a facility to add comments in a box at the bottom of each section, which are automatically brought forward to the top of the appraisal summary page –section 18</w:t>
      </w:r>
    </w:p>
    <w:p w14:paraId="2F097775" w14:textId="77777777" w:rsidR="004B4558" w:rsidRDefault="004B4558" w:rsidP="00DC6B60">
      <w:pPr>
        <w:rPr>
          <w:rFonts w:cs="Arial"/>
          <w:sz w:val="20"/>
          <w:szCs w:val="20"/>
        </w:rPr>
      </w:pPr>
      <w:r>
        <w:rPr>
          <w:rFonts w:cs="Arial"/>
          <w:sz w:val="20"/>
          <w:szCs w:val="20"/>
        </w:rPr>
        <w:t xml:space="preserve">We hope you find this new version easier and better to use –we encourage you to start using it as soon as possible but we will obviously accept appraisals done on the old MAG form for the next few months or </w:t>
      </w:r>
      <w:proofErr w:type="gramStart"/>
      <w:r>
        <w:rPr>
          <w:rFonts w:cs="Arial"/>
          <w:sz w:val="20"/>
          <w:szCs w:val="20"/>
        </w:rPr>
        <w:t>so</w:t>
      </w:r>
      <w:r w:rsidR="00C27E96">
        <w:rPr>
          <w:rFonts w:cs="Arial"/>
          <w:sz w:val="20"/>
          <w:szCs w:val="20"/>
        </w:rPr>
        <w:t xml:space="preserve"> </w:t>
      </w:r>
      <w:r>
        <w:rPr>
          <w:rFonts w:cs="Arial"/>
          <w:sz w:val="20"/>
          <w:szCs w:val="20"/>
        </w:rPr>
        <w:t xml:space="preserve"> if</w:t>
      </w:r>
      <w:proofErr w:type="gramEnd"/>
      <w:r>
        <w:rPr>
          <w:rFonts w:cs="Arial"/>
          <w:sz w:val="20"/>
          <w:szCs w:val="20"/>
        </w:rPr>
        <w:t xml:space="preserve"> you have already started completing the form for your 2016/1</w:t>
      </w:r>
      <w:r w:rsidR="00016495">
        <w:rPr>
          <w:rFonts w:cs="Arial"/>
          <w:sz w:val="20"/>
          <w:szCs w:val="20"/>
        </w:rPr>
        <w:t>7 appraisal.</w:t>
      </w:r>
    </w:p>
    <w:p w14:paraId="193891FE" w14:textId="77777777" w:rsidR="00016495" w:rsidRDefault="00016495" w:rsidP="00DC6B60">
      <w:pPr>
        <w:rPr>
          <w:rFonts w:cs="Arial"/>
          <w:sz w:val="20"/>
          <w:szCs w:val="20"/>
        </w:rPr>
      </w:pPr>
      <w:r>
        <w:rPr>
          <w:rFonts w:cs="Arial"/>
          <w:sz w:val="20"/>
          <w:szCs w:val="20"/>
        </w:rPr>
        <w:t>IT is still acceptable to use the Clarity/RCGP e-portfolio</w:t>
      </w:r>
      <w:r w:rsidR="00C27E96">
        <w:rPr>
          <w:rFonts w:cs="Arial"/>
          <w:sz w:val="20"/>
          <w:szCs w:val="20"/>
        </w:rPr>
        <w:t>.</w:t>
      </w:r>
    </w:p>
    <w:p w14:paraId="2A458E3C" w14:textId="77777777" w:rsidR="00F76AE4" w:rsidRDefault="00F76AE4" w:rsidP="00DC6B60">
      <w:pPr>
        <w:rPr>
          <w:rFonts w:cs="Arial"/>
          <w:sz w:val="20"/>
          <w:szCs w:val="20"/>
        </w:rPr>
      </w:pPr>
    </w:p>
    <w:p w14:paraId="496E6488" w14:textId="77777777" w:rsidR="000D0A12" w:rsidRPr="00BA1F1A" w:rsidRDefault="000D0A12" w:rsidP="000D0A12">
      <w:pPr>
        <w:rPr>
          <w:rFonts w:cs="Arial"/>
          <w:b/>
        </w:rPr>
      </w:pPr>
      <w:r w:rsidRPr="00BA1F1A">
        <w:rPr>
          <w:rFonts w:cs="Arial"/>
          <w:b/>
        </w:rPr>
        <w:t>Allocations of appraisers-an update</w:t>
      </w:r>
    </w:p>
    <w:p w14:paraId="2B13979A" w14:textId="77777777" w:rsidR="000D0A12" w:rsidRPr="00BA1F1A" w:rsidRDefault="000D0A12" w:rsidP="000D0A12">
      <w:pPr>
        <w:rPr>
          <w:rFonts w:cs="Arial"/>
          <w:b/>
        </w:rPr>
      </w:pPr>
    </w:p>
    <w:p w14:paraId="29ABB72E" w14:textId="77777777" w:rsidR="000D0A12" w:rsidRDefault="000D0A12" w:rsidP="000D0A12">
      <w:pPr>
        <w:rPr>
          <w:rFonts w:cs="Arial"/>
          <w:sz w:val="20"/>
          <w:szCs w:val="20"/>
        </w:rPr>
      </w:pPr>
      <w:r>
        <w:rPr>
          <w:rFonts w:cs="Arial"/>
          <w:sz w:val="20"/>
          <w:szCs w:val="20"/>
        </w:rPr>
        <w:t xml:space="preserve">All GPs on the Performers list in the NE and Cumbria should now have received notification of their appraiser for 2016/17 </w:t>
      </w:r>
      <w:r w:rsidR="00BA1F1A">
        <w:rPr>
          <w:rFonts w:cs="Arial"/>
          <w:sz w:val="20"/>
          <w:szCs w:val="20"/>
        </w:rPr>
        <w:t>2017/18 and 2018/19</w:t>
      </w:r>
      <w:r w:rsidR="00C27E96">
        <w:rPr>
          <w:rFonts w:cs="Arial"/>
          <w:sz w:val="20"/>
          <w:szCs w:val="20"/>
        </w:rPr>
        <w:t>.</w:t>
      </w:r>
    </w:p>
    <w:p w14:paraId="3B9F1715" w14:textId="77777777" w:rsidR="00BA1F1A" w:rsidRDefault="00BA1F1A" w:rsidP="000D0A12">
      <w:pPr>
        <w:rPr>
          <w:rFonts w:cs="Arial"/>
          <w:sz w:val="20"/>
          <w:szCs w:val="20"/>
        </w:rPr>
      </w:pPr>
      <w:r>
        <w:rPr>
          <w:rFonts w:cs="Arial"/>
          <w:sz w:val="20"/>
          <w:szCs w:val="20"/>
        </w:rPr>
        <w:t xml:space="preserve">A re-allocation </w:t>
      </w:r>
      <w:r w:rsidR="00C27E96">
        <w:rPr>
          <w:rFonts w:cs="Arial"/>
          <w:sz w:val="20"/>
          <w:szCs w:val="20"/>
        </w:rPr>
        <w:t xml:space="preserve">can </w:t>
      </w:r>
      <w:r>
        <w:rPr>
          <w:rFonts w:cs="Arial"/>
          <w:sz w:val="20"/>
          <w:szCs w:val="20"/>
        </w:rPr>
        <w:t>be made</w:t>
      </w:r>
      <w:r w:rsidR="00C27E96">
        <w:rPr>
          <w:rFonts w:cs="Arial"/>
          <w:sz w:val="20"/>
          <w:szCs w:val="20"/>
        </w:rPr>
        <w:t xml:space="preserve"> </w:t>
      </w:r>
      <w:r>
        <w:rPr>
          <w:rFonts w:cs="Arial"/>
          <w:sz w:val="20"/>
          <w:szCs w:val="20"/>
        </w:rPr>
        <w:t xml:space="preserve">if </w:t>
      </w:r>
      <w:r w:rsidR="00C27E96">
        <w:rPr>
          <w:rFonts w:cs="Arial"/>
          <w:sz w:val="20"/>
          <w:szCs w:val="20"/>
        </w:rPr>
        <w:t>your</w:t>
      </w:r>
      <w:r>
        <w:rPr>
          <w:rFonts w:cs="Arial"/>
          <w:sz w:val="20"/>
          <w:szCs w:val="20"/>
        </w:rPr>
        <w:t xml:space="preserve"> appraiser is not suitable</w:t>
      </w:r>
      <w:r w:rsidR="00C27E96">
        <w:rPr>
          <w:rFonts w:cs="Arial"/>
          <w:sz w:val="20"/>
          <w:szCs w:val="20"/>
        </w:rPr>
        <w:t xml:space="preserve"> due to a conflict of interest, this can be requested by contacting the Appraisals Team.</w:t>
      </w:r>
      <w:r>
        <w:rPr>
          <w:rFonts w:cs="Arial"/>
          <w:sz w:val="20"/>
          <w:szCs w:val="20"/>
        </w:rPr>
        <w:t xml:space="preserve"> </w:t>
      </w:r>
    </w:p>
    <w:p w14:paraId="61456362" w14:textId="77777777" w:rsidR="00BA1F1A" w:rsidRDefault="00BA1F1A" w:rsidP="000D0A12">
      <w:pPr>
        <w:rPr>
          <w:rFonts w:cs="Arial"/>
          <w:sz w:val="20"/>
          <w:szCs w:val="20"/>
        </w:rPr>
      </w:pPr>
      <w:r>
        <w:rPr>
          <w:rFonts w:cs="Arial"/>
          <w:sz w:val="20"/>
          <w:szCs w:val="20"/>
        </w:rPr>
        <w:t>We hope that once the allocations have all been accepted, this will make the process simpler for GPs</w:t>
      </w:r>
      <w:r w:rsidR="00C27E96">
        <w:rPr>
          <w:rFonts w:cs="Arial"/>
          <w:sz w:val="20"/>
          <w:szCs w:val="20"/>
        </w:rPr>
        <w:t>.</w:t>
      </w:r>
      <w:r>
        <w:rPr>
          <w:rFonts w:cs="Arial"/>
          <w:sz w:val="20"/>
          <w:szCs w:val="20"/>
        </w:rPr>
        <w:t xml:space="preserve"> </w:t>
      </w:r>
    </w:p>
    <w:p w14:paraId="3E028FE0" w14:textId="77777777" w:rsidR="000D0A12" w:rsidRPr="000D0A12" w:rsidRDefault="000D0A12" w:rsidP="000D0A12">
      <w:pPr>
        <w:rPr>
          <w:rFonts w:cs="Arial"/>
          <w:sz w:val="20"/>
          <w:szCs w:val="20"/>
        </w:rPr>
      </w:pPr>
    </w:p>
    <w:p w14:paraId="03566616" w14:textId="77777777" w:rsidR="00A23D78" w:rsidRPr="00BA1F1A" w:rsidRDefault="000D0A12" w:rsidP="000D0A12">
      <w:pPr>
        <w:rPr>
          <w:rFonts w:cs="Arial"/>
          <w:b/>
        </w:rPr>
      </w:pPr>
      <w:r w:rsidRPr="00BA1F1A">
        <w:rPr>
          <w:rFonts w:cs="Arial"/>
          <w:b/>
        </w:rPr>
        <w:t>Updated Career break Guidance</w:t>
      </w:r>
      <w:r w:rsidR="00BA1F1A" w:rsidRPr="00BA1F1A">
        <w:rPr>
          <w:rFonts w:cs="Arial"/>
          <w:b/>
        </w:rPr>
        <w:t xml:space="preserve"> and GPs </w:t>
      </w:r>
      <w:proofErr w:type="gramStart"/>
      <w:r w:rsidR="00BA1F1A" w:rsidRPr="00BA1F1A">
        <w:rPr>
          <w:rFonts w:cs="Arial"/>
          <w:b/>
        </w:rPr>
        <w:t>working  very</w:t>
      </w:r>
      <w:proofErr w:type="gramEnd"/>
      <w:r w:rsidR="00BA1F1A" w:rsidRPr="00BA1F1A">
        <w:rPr>
          <w:rFonts w:cs="Arial"/>
          <w:b/>
        </w:rPr>
        <w:t xml:space="preserve"> few clinical sessions [&lt;40 per year]</w:t>
      </w:r>
      <w:r w:rsidR="00A23D78" w:rsidRPr="00BA1F1A">
        <w:rPr>
          <w:rFonts w:cs="Arial"/>
          <w:b/>
        </w:rPr>
        <w:t xml:space="preserve">. </w:t>
      </w:r>
    </w:p>
    <w:p w14:paraId="24970813" w14:textId="77777777" w:rsidR="00BA1F1A" w:rsidRDefault="00BA1F1A" w:rsidP="000D0A12">
      <w:pPr>
        <w:rPr>
          <w:rFonts w:cs="Arial"/>
          <w:sz w:val="20"/>
          <w:szCs w:val="20"/>
        </w:rPr>
      </w:pPr>
    </w:p>
    <w:p w14:paraId="511D8F94" w14:textId="77777777" w:rsidR="00BA1F1A" w:rsidRDefault="00BA1F1A" w:rsidP="000D0A12">
      <w:pPr>
        <w:rPr>
          <w:rFonts w:cs="Arial"/>
          <w:sz w:val="20"/>
          <w:szCs w:val="20"/>
        </w:rPr>
      </w:pPr>
      <w:r>
        <w:rPr>
          <w:rFonts w:cs="Arial"/>
          <w:sz w:val="20"/>
          <w:szCs w:val="20"/>
        </w:rPr>
        <w:t>We have recently updated the Career Break Guidance that is on the HEE website [Document 1.</w:t>
      </w:r>
      <w:r w:rsidR="00075824">
        <w:rPr>
          <w:rFonts w:cs="Arial"/>
          <w:sz w:val="20"/>
          <w:szCs w:val="20"/>
        </w:rPr>
        <w:t>22</w:t>
      </w:r>
      <w:r>
        <w:rPr>
          <w:rFonts w:cs="Arial"/>
          <w:sz w:val="20"/>
          <w:szCs w:val="20"/>
        </w:rPr>
        <w:t>]</w:t>
      </w:r>
    </w:p>
    <w:p w14:paraId="7619EFF6" w14:textId="77777777" w:rsidR="00BA1F1A" w:rsidRDefault="00BA1F1A" w:rsidP="000D0A12">
      <w:pPr>
        <w:rPr>
          <w:rFonts w:cs="Arial"/>
          <w:sz w:val="20"/>
          <w:szCs w:val="20"/>
        </w:rPr>
      </w:pPr>
      <w:r>
        <w:rPr>
          <w:rFonts w:cs="Arial"/>
          <w:sz w:val="20"/>
          <w:szCs w:val="20"/>
        </w:rPr>
        <w:t xml:space="preserve">The most important thing for GPs who want to take a career break for reasons such as maternity/paternity </w:t>
      </w:r>
      <w:proofErr w:type="gramStart"/>
      <w:r>
        <w:rPr>
          <w:rFonts w:cs="Arial"/>
          <w:sz w:val="20"/>
          <w:szCs w:val="20"/>
        </w:rPr>
        <w:t>leave ,</w:t>
      </w:r>
      <w:proofErr w:type="gramEnd"/>
      <w:r>
        <w:rPr>
          <w:rFonts w:cs="Arial"/>
          <w:sz w:val="20"/>
          <w:szCs w:val="20"/>
        </w:rPr>
        <w:t xml:space="preserve"> sabbatical, planned elective surgery , study </w:t>
      </w:r>
      <w:r>
        <w:rPr>
          <w:rFonts w:cs="Arial"/>
          <w:sz w:val="20"/>
          <w:szCs w:val="20"/>
        </w:rPr>
        <w:lastRenderedPageBreak/>
        <w:t>leave or travel abroad, is to read the guidance and to plan ahead as much as possible.</w:t>
      </w:r>
    </w:p>
    <w:p w14:paraId="5C17B058" w14:textId="77777777" w:rsidR="00222272" w:rsidRDefault="00BA1F1A" w:rsidP="000D0A12">
      <w:pPr>
        <w:rPr>
          <w:rFonts w:cs="Arial"/>
          <w:sz w:val="20"/>
          <w:szCs w:val="20"/>
        </w:rPr>
      </w:pPr>
      <w:r w:rsidRPr="00222272">
        <w:rPr>
          <w:rFonts w:cs="Arial"/>
          <w:b/>
        </w:rPr>
        <w:t>Career breaks of less than 2 years</w:t>
      </w:r>
      <w:r>
        <w:rPr>
          <w:rFonts w:cs="Arial"/>
          <w:sz w:val="20"/>
          <w:szCs w:val="20"/>
        </w:rPr>
        <w:t xml:space="preserve"> </w:t>
      </w:r>
    </w:p>
    <w:p w14:paraId="13D5031A" w14:textId="77777777" w:rsidR="00BA1F1A" w:rsidRDefault="00222272" w:rsidP="000D0A12">
      <w:pPr>
        <w:rPr>
          <w:rFonts w:cs="Arial"/>
          <w:sz w:val="20"/>
          <w:szCs w:val="20"/>
        </w:rPr>
      </w:pPr>
      <w:proofErr w:type="gramStart"/>
      <w:r>
        <w:rPr>
          <w:rFonts w:cs="Arial"/>
          <w:sz w:val="20"/>
          <w:szCs w:val="20"/>
        </w:rPr>
        <w:t xml:space="preserve">These </w:t>
      </w:r>
      <w:r w:rsidR="00BA1F1A">
        <w:rPr>
          <w:rFonts w:cs="Arial"/>
          <w:sz w:val="20"/>
          <w:szCs w:val="20"/>
        </w:rPr>
        <w:t>are managed by deferring one annual appraisal, and supporting the GP to return to practice if needed [especially if they have not been doing any clinical work] by contact with a GP tutor</w:t>
      </w:r>
      <w:proofErr w:type="gramEnd"/>
      <w:r w:rsidR="00BA1F1A">
        <w:rPr>
          <w:rFonts w:cs="Arial"/>
          <w:sz w:val="20"/>
          <w:szCs w:val="20"/>
        </w:rPr>
        <w:t xml:space="preserve">. In these situations, the GP remains on the NPL and does not need any formal re-entry assessment </w:t>
      </w:r>
    </w:p>
    <w:p w14:paraId="6DE4BBD5" w14:textId="77777777" w:rsidR="00222272" w:rsidRPr="00222272" w:rsidRDefault="00222272" w:rsidP="000D0A12">
      <w:pPr>
        <w:rPr>
          <w:rFonts w:cs="Arial"/>
          <w:b/>
        </w:rPr>
      </w:pPr>
      <w:r w:rsidRPr="00222272">
        <w:rPr>
          <w:rFonts w:cs="Arial"/>
          <w:b/>
        </w:rPr>
        <w:t>Career breaks of over two years</w:t>
      </w:r>
    </w:p>
    <w:p w14:paraId="7B06CDD7" w14:textId="77777777" w:rsidR="00222272" w:rsidRDefault="00222272" w:rsidP="000D0A12">
      <w:pPr>
        <w:rPr>
          <w:rFonts w:cs="Arial"/>
          <w:sz w:val="20"/>
          <w:szCs w:val="20"/>
        </w:rPr>
      </w:pPr>
      <w:r>
        <w:rPr>
          <w:rFonts w:cs="Arial"/>
          <w:sz w:val="20"/>
          <w:szCs w:val="20"/>
        </w:rPr>
        <w:t xml:space="preserve">In this situation the GP is advised to resign from the NPL and apply for re-entry when they return to the UK or are fully recovered from illness or return from prolonged maternity leave etc. The RO is not able to recommend that a GP stays on the NPL </w:t>
      </w:r>
      <w:r w:rsidR="00C27E96">
        <w:rPr>
          <w:rFonts w:cs="Arial"/>
          <w:sz w:val="20"/>
          <w:szCs w:val="20"/>
        </w:rPr>
        <w:t>i</w:t>
      </w:r>
      <w:r>
        <w:rPr>
          <w:rFonts w:cs="Arial"/>
          <w:sz w:val="20"/>
          <w:szCs w:val="20"/>
        </w:rPr>
        <w:t xml:space="preserve">s up to date and fit for UK practice, if they are not doing any clinical work in the UK. </w:t>
      </w:r>
    </w:p>
    <w:p w14:paraId="4F13ADDC" w14:textId="77777777" w:rsidR="00222272" w:rsidRPr="007210A1" w:rsidRDefault="00222272" w:rsidP="000D0A12">
      <w:pPr>
        <w:rPr>
          <w:rFonts w:cs="Arial"/>
          <w:b/>
        </w:rPr>
      </w:pPr>
      <w:r w:rsidRPr="007210A1">
        <w:rPr>
          <w:rFonts w:cs="Arial"/>
          <w:b/>
        </w:rPr>
        <w:t>GPs working less than 40 clinical GP sessions per year</w:t>
      </w:r>
    </w:p>
    <w:p w14:paraId="4101BB65" w14:textId="77777777" w:rsidR="00222272" w:rsidRPr="00F62591" w:rsidRDefault="00222272" w:rsidP="000D0A12">
      <w:pPr>
        <w:rPr>
          <w:rFonts w:cs="Arial"/>
          <w:sz w:val="20"/>
          <w:szCs w:val="20"/>
        </w:rPr>
      </w:pPr>
      <w:r>
        <w:rPr>
          <w:rFonts w:cs="Arial"/>
          <w:sz w:val="20"/>
          <w:szCs w:val="20"/>
        </w:rPr>
        <w:t>The GMC does not give any clear guidance in this area but ROs across the country have agree</w:t>
      </w:r>
      <w:r w:rsidR="00C27E96">
        <w:rPr>
          <w:rFonts w:cs="Arial"/>
          <w:sz w:val="20"/>
          <w:szCs w:val="20"/>
        </w:rPr>
        <w:t>d</w:t>
      </w:r>
      <w:r>
        <w:rPr>
          <w:rFonts w:cs="Arial"/>
          <w:sz w:val="20"/>
          <w:szCs w:val="20"/>
        </w:rPr>
        <w:t xml:space="preserve"> on a ‘ball-park’ figure of 40 sessions per year being around the minimum needed to maintain competence in UK practice.</w:t>
      </w:r>
      <w:r w:rsidR="00C27E96">
        <w:rPr>
          <w:rFonts w:cs="Arial"/>
          <w:sz w:val="20"/>
          <w:szCs w:val="20"/>
        </w:rPr>
        <w:t xml:space="preserve"> </w:t>
      </w:r>
      <w:r>
        <w:rPr>
          <w:rFonts w:cs="Arial"/>
          <w:sz w:val="20"/>
          <w:szCs w:val="20"/>
        </w:rPr>
        <w:t xml:space="preserve">Any GP working less than 40 sessions </w:t>
      </w:r>
      <w:r w:rsidR="009C580E">
        <w:rPr>
          <w:rFonts w:cs="Arial"/>
          <w:sz w:val="20"/>
          <w:szCs w:val="20"/>
        </w:rPr>
        <w:t xml:space="preserve">annually </w:t>
      </w:r>
      <w:r>
        <w:rPr>
          <w:rFonts w:cs="Arial"/>
          <w:sz w:val="20"/>
          <w:szCs w:val="20"/>
        </w:rPr>
        <w:t xml:space="preserve">will be flagged to the admin team by their appraiser. We </w:t>
      </w:r>
      <w:r w:rsidR="00537FB8">
        <w:rPr>
          <w:rFonts w:cs="Arial"/>
          <w:sz w:val="20"/>
          <w:szCs w:val="20"/>
        </w:rPr>
        <w:t>consider each case individually, including whether the GP does other related clinical work or if their other roles are wholly non-clinical.</w:t>
      </w:r>
    </w:p>
    <w:p w14:paraId="7A7EEFCC" w14:textId="77777777" w:rsidR="002E490F" w:rsidRDefault="002E490F" w:rsidP="002E490F">
      <w:pPr>
        <w:rPr>
          <w:rFonts w:cs="Arial"/>
          <w:b/>
          <w:sz w:val="28"/>
          <w:szCs w:val="28"/>
        </w:rPr>
      </w:pPr>
      <w:r w:rsidRPr="002E490F">
        <w:rPr>
          <w:rFonts w:cs="Arial"/>
          <w:b/>
          <w:sz w:val="28"/>
          <w:szCs w:val="28"/>
        </w:rPr>
        <w:t>Finding</w:t>
      </w:r>
      <w:r w:rsidR="004238B4">
        <w:rPr>
          <w:rFonts w:cs="Arial"/>
          <w:b/>
          <w:sz w:val="28"/>
          <w:szCs w:val="28"/>
        </w:rPr>
        <w:t xml:space="preserve"> the documents you need –the HE</w:t>
      </w:r>
      <w:r w:rsidRPr="002E490F">
        <w:rPr>
          <w:rFonts w:cs="Arial"/>
          <w:b/>
          <w:sz w:val="28"/>
          <w:szCs w:val="28"/>
        </w:rPr>
        <w:t>E website</w:t>
      </w:r>
    </w:p>
    <w:p w14:paraId="72C26AB4" w14:textId="77777777" w:rsidR="005750EE" w:rsidRPr="005750EE" w:rsidRDefault="005750EE" w:rsidP="002E490F">
      <w:pPr>
        <w:rPr>
          <w:rFonts w:cs="Arial"/>
          <w:sz w:val="20"/>
          <w:szCs w:val="20"/>
        </w:rPr>
      </w:pPr>
      <w:r w:rsidRPr="005750EE">
        <w:rPr>
          <w:rFonts w:cs="Arial"/>
          <w:sz w:val="20"/>
          <w:szCs w:val="20"/>
        </w:rPr>
        <w:t>This is currently being updated and all document numbers apply to the new website which will be in use by May 2016</w:t>
      </w:r>
    </w:p>
    <w:p w14:paraId="27847680" w14:textId="77777777" w:rsidR="002E490F" w:rsidRDefault="004238B4" w:rsidP="002E490F">
      <w:pPr>
        <w:rPr>
          <w:rFonts w:cs="Arial"/>
          <w:sz w:val="20"/>
          <w:szCs w:val="20"/>
        </w:rPr>
      </w:pPr>
      <w:r>
        <w:rPr>
          <w:rFonts w:cs="Arial"/>
          <w:sz w:val="20"/>
          <w:szCs w:val="20"/>
        </w:rPr>
        <w:t>A</w:t>
      </w:r>
      <w:r w:rsidR="002E490F">
        <w:rPr>
          <w:rFonts w:cs="Arial"/>
          <w:sz w:val="20"/>
          <w:szCs w:val="20"/>
        </w:rPr>
        <w:t xml:space="preserve">ll the documents you need for your appraisal are on the Health Education </w:t>
      </w:r>
      <w:r>
        <w:rPr>
          <w:rFonts w:cs="Arial"/>
          <w:sz w:val="20"/>
          <w:szCs w:val="20"/>
        </w:rPr>
        <w:t>England [</w:t>
      </w:r>
      <w:r w:rsidR="002E490F">
        <w:rPr>
          <w:rFonts w:cs="Arial"/>
          <w:sz w:val="20"/>
          <w:szCs w:val="20"/>
        </w:rPr>
        <w:t>North East</w:t>
      </w:r>
      <w:r>
        <w:rPr>
          <w:rFonts w:cs="Arial"/>
          <w:sz w:val="20"/>
          <w:szCs w:val="20"/>
        </w:rPr>
        <w:t xml:space="preserve"> and Cumbria</w:t>
      </w:r>
      <w:proofErr w:type="gramStart"/>
      <w:r>
        <w:rPr>
          <w:rFonts w:cs="Arial"/>
          <w:sz w:val="20"/>
          <w:szCs w:val="20"/>
        </w:rPr>
        <w:t xml:space="preserve">] </w:t>
      </w:r>
      <w:r w:rsidR="002E490F">
        <w:rPr>
          <w:rFonts w:cs="Arial"/>
          <w:sz w:val="20"/>
          <w:szCs w:val="20"/>
        </w:rPr>
        <w:t xml:space="preserve"> website</w:t>
      </w:r>
      <w:proofErr w:type="gramEnd"/>
      <w:r w:rsidR="00974D1F">
        <w:rPr>
          <w:rFonts w:cs="Arial"/>
          <w:sz w:val="20"/>
          <w:szCs w:val="20"/>
        </w:rPr>
        <w:t>.</w:t>
      </w:r>
      <w:r w:rsidR="002E490F">
        <w:rPr>
          <w:rFonts w:cs="Arial"/>
          <w:sz w:val="20"/>
          <w:szCs w:val="20"/>
        </w:rPr>
        <w:t xml:space="preserve"> </w:t>
      </w:r>
    </w:p>
    <w:p w14:paraId="1FC2D0C3" w14:textId="77777777" w:rsidR="002E490F" w:rsidRDefault="002E490F" w:rsidP="002E490F">
      <w:pPr>
        <w:rPr>
          <w:rFonts w:cs="Arial"/>
          <w:sz w:val="20"/>
          <w:szCs w:val="20"/>
        </w:rPr>
      </w:pPr>
      <w:r>
        <w:rPr>
          <w:rFonts w:cs="Arial"/>
          <w:sz w:val="20"/>
          <w:szCs w:val="20"/>
        </w:rPr>
        <w:t xml:space="preserve">If you </w:t>
      </w:r>
      <w:r w:rsidR="00974D1F">
        <w:rPr>
          <w:rFonts w:cs="Arial"/>
          <w:sz w:val="20"/>
          <w:szCs w:val="20"/>
        </w:rPr>
        <w:t xml:space="preserve">enter </w:t>
      </w:r>
      <w:r>
        <w:rPr>
          <w:rFonts w:cs="Arial"/>
          <w:sz w:val="20"/>
          <w:szCs w:val="20"/>
        </w:rPr>
        <w:t xml:space="preserve">HENE and GP appraisal into your search engine you should get the correct page as the first hit-or you can </w:t>
      </w:r>
      <w:proofErr w:type="spellStart"/>
      <w:r>
        <w:rPr>
          <w:rFonts w:cs="Arial"/>
          <w:sz w:val="20"/>
          <w:szCs w:val="20"/>
        </w:rPr>
        <w:t>folow</w:t>
      </w:r>
      <w:proofErr w:type="spellEnd"/>
      <w:r>
        <w:rPr>
          <w:rFonts w:cs="Arial"/>
          <w:sz w:val="20"/>
          <w:szCs w:val="20"/>
        </w:rPr>
        <w:t xml:space="preserve"> this link</w:t>
      </w:r>
    </w:p>
    <w:p w14:paraId="0FCF8E87" w14:textId="77777777" w:rsidR="002E490F" w:rsidRDefault="002E490F" w:rsidP="002E490F">
      <w:pPr>
        <w:rPr>
          <w:rFonts w:cs="Arial"/>
          <w:sz w:val="20"/>
          <w:szCs w:val="20"/>
        </w:rPr>
      </w:pPr>
    </w:p>
    <w:p w14:paraId="289B81AC" w14:textId="77777777" w:rsidR="002E490F" w:rsidRDefault="006E7A37" w:rsidP="002E490F">
      <w:pPr>
        <w:rPr>
          <w:rFonts w:cs="Arial"/>
          <w:sz w:val="20"/>
          <w:szCs w:val="20"/>
        </w:rPr>
      </w:pPr>
      <w:hyperlink r:id="rId11" w:history="1">
        <w:r w:rsidR="00240A31" w:rsidRPr="00DB6248">
          <w:rPr>
            <w:rStyle w:val="Hyperlink"/>
            <w:rFonts w:cs="Arial"/>
            <w:sz w:val="20"/>
            <w:szCs w:val="20"/>
          </w:rPr>
          <w:t>http://www.northerndeanery.nhs.uk/NorthernDeanery/primary-care/continuing-practice/appraisal../appraisal</w:t>
        </w:r>
      </w:hyperlink>
    </w:p>
    <w:p w14:paraId="70CA78E6" w14:textId="77777777" w:rsidR="00240A31" w:rsidRDefault="00240A31" w:rsidP="002E490F">
      <w:pPr>
        <w:rPr>
          <w:rFonts w:cs="Arial"/>
          <w:sz w:val="20"/>
          <w:szCs w:val="20"/>
        </w:rPr>
      </w:pPr>
    </w:p>
    <w:p w14:paraId="228D1275" w14:textId="77777777" w:rsidR="00F62591" w:rsidRDefault="00F62591" w:rsidP="001E1A73">
      <w:pPr>
        <w:rPr>
          <w:rFonts w:cs="Arial"/>
          <w:b/>
          <w:sz w:val="20"/>
          <w:szCs w:val="20"/>
        </w:rPr>
      </w:pPr>
    </w:p>
    <w:p w14:paraId="1909D292" w14:textId="77777777" w:rsidR="00F37ADF" w:rsidRPr="00422C51" w:rsidRDefault="00F37ADF" w:rsidP="00F37ADF">
      <w:pPr>
        <w:rPr>
          <w:rFonts w:cs="Arial"/>
          <w:b/>
          <w:sz w:val="28"/>
          <w:szCs w:val="28"/>
        </w:rPr>
      </w:pPr>
      <w:r>
        <w:rPr>
          <w:rFonts w:cs="Arial"/>
          <w:b/>
          <w:sz w:val="28"/>
          <w:szCs w:val="28"/>
        </w:rPr>
        <w:t xml:space="preserve">Child and Adult </w:t>
      </w:r>
      <w:r w:rsidRPr="00422C51">
        <w:rPr>
          <w:rFonts w:cs="Arial"/>
          <w:b/>
          <w:sz w:val="28"/>
          <w:szCs w:val="28"/>
        </w:rPr>
        <w:t>Safe</w:t>
      </w:r>
      <w:r>
        <w:rPr>
          <w:rFonts w:cs="Arial"/>
          <w:b/>
          <w:sz w:val="28"/>
          <w:szCs w:val="28"/>
        </w:rPr>
        <w:t>guarding training</w:t>
      </w:r>
    </w:p>
    <w:p w14:paraId="28DFEA21" w14:textId="363D657E" w:rsidR="00F37ADF" w:rsidRPr="00F62591" w:rsidRDefault="00F37ADF" w:rsidP="00F37ADF">
      <w:pPr>
        <w:rPr>
          <w:rFonts w:cs="Arial"/>
          <w:sz w:val="20"/>
          <w:szCs w:val="20"/>
        </w:rPr>
      </w:pPr>
      <w:r w:rsidRPr="00F62591">
        <w:rPr>
          <w:rFonts w:cs="Arial"/>
          <w:sz w:val="20"/>
          <w:szCs w:val="20"/>
        </w:rPr>
        <w:t xml:space="preserve">All practices in England will have </w:t>
      </w:r>
      <w:r>
        <w:rPr>
          <w:rFonts w:cs="Arial"/>
          <w:sz w:val="20"/>
          <w:szCs w:val="20"/>
        </w:rPr>
        <w:t>had a CQC visit before the end of 2016. Safeguarding</w:t>
      </w:r>
      <w:r w:rsidRPr="00F62591">
        <w:rPr>
          <w:rFonts w:cs="Arial"/>
          <w:sz w:val="20"/>
          <w:szCs w:val="20"/>
        </w:rPr>
        <w:t xml:space="preserve"> is one of the key areas the v</w:t>
      </w:r>
      <w:r>
        <w:rPr>
          <w:rFonts w:cs="Arial"/>
          <w:sz w:val="20"/>
          <w:szCs w:val="20"/>
        </w:rPr>
        <w:t>isit teams focus</w:t>
      </w:r>
      <w:r w:rsidRPr="00F62591">
        <w:rPr>
          <w:rFonts w:cs="Arial"/>
          <w:sz w:val="20"/>
          <w:szCs w:val="20"/>
        </w:rPr>
        <w:t xml:space="preserve"> on</w:t>
      </w:r>
      <w:r>
        <w:rPr>
          <w:rFonts w:cs="Arial"/>
          <w:sz w:val="20"/>
          <w:szCs w:val="20"/>
        </w:rPr>
        <w:t xml:space="preserve">, and visit teams ask for evidence of child and adult safeguarding and mental capacity act training. Child safeguarding requirements are unchanged [see below]. Later </w:t>
      </w:r>
      <w:proofErr w:type="gramStart"/>
      <w:r>
        <w:rPr>
          <w:rFonts w:cs="Arial"/>
          <w:sz w:val="20"/>
          <w:szCs w:val="20"/>
        </w:rPr>
        <w:t>this  year</w:t>
      </w:r>
      <w:proofErr w:type="gramEnd"/>
      <w:r>
        <w:rPr>
          <w:rFonts w:cs="Arial"/>
          <w:sz w:val="20"/>
          <w:szCs w:val="20"/>
        </w:rPr>
        <w:t xml:space="preserve"> we will be </w:t>
      </w:r>
      <w:r w:rsidR="00563A10">
        <w:rPr>
          <w:rFonts w:cs="Arial"/>
          <w:sz w:val="20"/>
          <w:szCs w:val="20"/>
        </w:rPr>
        <w:t xml:space="preserve">offering </w:t>
      </w:r>
      <w:r>
        <w:rPr>
          <w:rFonts w:cs="Arial"/>
          <w:sz w:val="20"/>
          <w:szCs w:val="20"/>
        </w:rPr>
        <w:t xml:space="preserve"> guidance </w:t>
      </w:r>
      <w:r w:rsidR="00563A10">
        <w:rPr>
          <w:rFonts w:cs="Arial"/>
          <w:sz w:val="20"/>
          <w:szCs w:val="20"/>
        </w:rPr>
        <w:t>to GPs about</w:t>
      </w:r>
      <w:r>
        <w:rPr>
          <w:rFonts w:cs="Arial"/>
          <w:sz w:val="20"/>
          <w:szCs w:val="20"/>
        </w:rPr>
        <w:t xml:space="preserve"> including some specific adult safeguarding training</w:t>
      </w:r>
      <w:r w:rsidR="00563A10">
        <w:rPr>
          <w:rFonts w:cs="Arial"/>
          <w:sz w:val="20"/>
          <w:szCs w:val="20"/>
        </w:rPr>
        <w:t xml:space="preserve">/education </w:t>
      </w:r>
      <w:r>
        <w:rPr>
          <w:rFonts w:cs="Arial"/>
          <w:sz w:val="20"/>
          <w:szCs w:val="20"/>
        </w:rPr>
        <w:t xml:space="preserve"> in your annual CPD [likely to be 2 hours total per year with a range of acceptable formats such as reading, e-learning, courses, case reviews </w:t>
      </w:r>
      <w:proofErr w:type="spellStart"/>
      <w:r>
        <w:rPr>
          <w:rFonts w:cs="Arial"/>
          <w:sz w:val="20"/>
          <w:szCs w:val="20"/>
        </w:rPr>
        <w:t>etc</w:t>
      </w:r>
      <w:proofErr w:type="spellEnd"/>
      <w:r>
        <w:rPr>
          <w:rFonts w:cs="Arial"/>
          <w:sz w:val="20"/>
          <w:szCs w:val="20"/>
        </w:rPr>
        <w:t xml:space="preserve"> ]. This is in response to the publication of Intercollegiate Guidance on Safeguarding Adults training.</w:t>
      </w:r>
    </w:p>
    <w:p w14:paraId="3125CB95" w14:textId="77777777" w:rsidR="00F37ADF" w:rsidRPr="00F62591" w:rsidRDefault="00F37ADF" w:rsidP="00F37ADF">
      <w:pPr>
        <w:rPr>
          <w:rFonts w:cs="Arial"/>
          <w:sz w:val="20"/>
          <w:szCs w:val="20"/>
        </w:rPr>
      </w:pPr>
    </w:p>
    <w:p w14:paraId="11FFD392" w14:textId="77777777" w:rsidR="00F37ADF" w:rsidRPr="00422C51" w:rsidRDefault="00F37ADF" w:rsidP="001E1A73">
      <w:pPr>
        <w:rPr>
          <w:rFonts w:cs="Arial"/>
          <w:b/>
          <w:sz w:val="28"/>
          <w:szCs w:val="28"/>
        </w:rPr>
      </w:pPr>
    </w:p>
    <w:p w14:paraId="1E64439C" w14:textId="77777777" w:rsidR="00B27F1E" w:rsidRPr="00F62591" w:rsidRDefault="00B27F1E" w:rsidP="001E1A73">
      <w:pPr>
        <w:rPr>
          <w:rFonts w:cs="Arial"/>
          <w:sz w:val="20"/>
          <w:szCs w:val="20"/>
        </w:rPr>
      </w:pPr>
    </w:p>
    <w:p w14:paraId="07827AA9" w14:textId="77777777" w:rsidR="00666FDB" w:rsidRDefault="00666FDB" w:rsidP="001E1A73">
      <w:pPr>
        <w:rPr>
          <w:rFonts w:cs="Arial"/>
          <w:sz w:val="20"/>
          <w:szCs w:val="20"/>
        </w:rPr>
      </w:pPr>
    </w:p>
    <w:p w14:paraId="33A867B5" w14:textId="77777777" w:rsidR="00666FDB" w:rsidRDefault="00666FDB" w:rsidP="001E1A73">
      <w:pPr>
        <w:rPr>
          <w:rFonts w:cs="Arial"/>
          <w:color w:val="FF0000"/>
          <w:sz w:val="20"/>
          <w:szCs w:val="20"/>
        </w:rPr>
      </w:pPr>
    </w:p>
    <w:p w14:paraId="5E9F5B13" w14:textId="77777777" w:rsidR="001E4BE3" w:rsidRPr="00912323" w:rsidRDefault="001E4BE3" w:rsidP="0011177E">
      <w:pPr>
        <w:rPr>
          <w:rFonts w:cs="Arial"/>
          <w:b/>
          <w:sz w:val="22"/>
          <w:szCs w:val="22"/>
        </w:rPr>
        <w:sectPr w:rsidR="001E4BE3" w:rsidRPr="00912323" w:rsidSect="00912323">
          <w:type w:val="continuous"/>
          <w:pgSz w:w="11907" w:h="16840" w:code="9"/>
          <w:pgMar w:top="965" w:right="567" w:bottom="284" w:left="709" w:header="737" w:footer="0" w:gutter="0"/>
          <w:paperSrc w:first="261" w:other="261"/>
          <w:cols w:num="2" w:space="708"/>
          <w:docGrid w:linePitch="360"/>
        </w:sectPr>
      </w:pPr>
    </w:p>
    <w:p w14:paraId="2275DD51" w14:textId="77777777" w:rsidR="001E4BE3" w:rsidRPr="00912323" w:rsidRDefault="001E4BE3" w:rsidP="0011177E">
      <w:pPr>
        <w:rPr>
          <w:rFonts w:cs="Arial"/>
          <w:b/>
          <w:sz w:val="22"/>
          <w:szCs w:val="22"/>
        </w:rPr>
        <w:sectPr w:rsidR="001E4BE3" w:rsidRPr="00912323" w:rsidSect="006431C3">
          <w:type w:val="continuous"/>
          <w:pgSz w:w="11907" w:h="16840" w:code="9"/>
          <w:pgMar w:top="965" w:right="708" w:bottom="284" w:left="567" w:header="737" w:footer="0" w:gutter="0"/>
          <w:paperSrc w:first="261" w:other="261"/>
          <w:cols w:space="708"/>
          <w:docGrid w:linePitch="360"/>
        </w:sectPr>
      </w:pPr>
    </w:p>
    <w:p w14:paraId="1EB8381B" w14:textId="77777777" w:rsidR="00422C51" w:rsidRDefault="00422C51" w:rsidP="00F36C9B">
      <w:pPr>
        <w:jc w:val="center"/>
        <w:rPr>
          <w:rFonts w:cs="Arial"/>
          <w:b/>
          <w:sz w:val="22"/>
          <w:szCs w:val="22"/>
        </w:rPr>
      </w:pPr>
    </w:p>
    <w:p w14:paraId="1C4D28D2" w14:textId="77777777" w:rsidR="001E4BE3" w:rsidRPr="00912323" w:rsidRDefault="001E4BE3" w:rsidP="00F36C9B">
      <w:pPr>
        <w:jc w:val="center"/>
        <w:rPr>
          <w:b/>
          <w:sz w:val="22"/>
          <w:szCs w:val="22"/>
        </w:rPr>
      </w:pPr>
      <w:r w:rsidRPr="00912323">
        <w:rPr>
          <w:b/>
          <w:sz w:val="22"/>
          <w:szCs w:val="22"/>
        </w:rPr>
        <w:t>Appraisal and revalidation – Supporting Information</w:t>
      </w:r>
      <w:r w:rsidR="00AF3198">
        <w:rPr>
          <w:b/>
          <w:sz w:val="22"/>
          <w:szCs w:val="22"/>
        </w:rPr>
        <w:t xml:space="preserve"> checklist April 2016</w:t>
      </w:r>
    </w:p>
    <w:p w14:paraId="5723BEEE" w14:textId="77777777" w:rsidR="001E4BE3" w:rsidRPr="00912323" w:rsidRDefault="001E4BE3" w:rsidP="000B5537">
      <w:pPr>
        <w:jc w:val="center"/>
        <w:rPr>
          <w:b/>
          <w:sz w:val="22"/>
          <w:szCs w:val="22"/>
        </w:rPr>
      </w:pPr>
    </w:p>
    <w:p w14:paraId="1160849C" w14:textId="77777777" w:rsidR="001E4BE3" w:rsidRDefault="00FF5043" w:rsidP="005A5FD2">
      <w:pPr>
        <w:rPr>
          <w:sz w:val="22"/>
          <w:szCs w:val="22"/>
        </w:rPr>
      </w:pPr>
      <w:r w:rsidRPr="00912323">
        <w:rPr>
          <w:sz w:val="22"/>
          <w:szCs w:val="22"/>
        </w:rPr>
        <w:t>Updated templates are now</w:t>
      </w:r>
      <w:r w:rsidR="001E4BE3" w:rsidRPr="00912323">
        <w:rPr>
          <w:sz w:val="22"/>
          <w:szCs w:val="22"/>
        </w:rPr>
        <w:t xml:space="preserve"> available </w:t>
      </w:r>
      <w:r w:rsidR="00912323" w:rsidRPr="00912323">
        <w:rPr>
          <w:sz w:val="22"/>
          <w:szCs w:val="22"/>
        </w:rPr>
        <w:t>on the</w:t>
      </w:r>
      <w:r w:rsidR="001E4BE3" w:rsidRPr="00912323">
        <w:rPr>
          <w:sz w:val="22"/>
          <w:szCs w:val="22"/>
        </w:rPr>
        <w:t xml:space="preserve"> Health </w:t>
      </w:r>
      <w:proofErr w:type="gramStart"/>
      <w:r w:rsidR="001E4BE3" w:rsidRPr="00912323">
        <w:rPr>
          <w:sz w:val="22"/>
          <w:szCs w:val="22"/>
        </w:rPr>
        <w:t>Educa</w:t>
      </w:r>
      <w:r w:rsidRPr="00912323">
        <w:rPr>
          <w:sz w:val="22"/>
          <w:szCs w:val="22"/>
        </w:rPr>
        <w:t xml:space="preserve">tion </w:t>
      </w:r>
      <w:r w:rsidR="00016495">
        <w:rPr>
          <w:sz w:val="22"/>
          <w:szCs w:val="22"/>
        </w:rPr>
        <w:t xml:space="preserve"> England</w:t>
      </w:r>
      <w:proofErr w:type="gramEnd"/>
      <w:r w:rsidR="00016495">
        <w:rPr>
          <w:sz w:val="22"/>
          <w:szCs w:val="22"/>
        </w:rPr>
        <w:t xml:space="preserve"> [HEE] </w:t>
      </w:r>
      <w:r w:rsidRPr="00912323">
        <w:rPr>
          <w:sz w:val="22"/>
          <w:szCs w:val="22"/>
        </w:rPr>
        <w:t xml:space="preserve">North East </w:t>
      </w:r>
      <w:r w:rsidR="00016495">
        <w:rPr>
          <w:sz w:val="22"/>
          <w:szCs w:val="22"/>
        </w:rPr>
        <w:t xml:space="preserve">and Cumbria </w:t>
      </w:r>
      <w:r w:rsidRPr="00912323">
        <w:rPr>
          <w:sz w:val="22"/>
          <w:szCs w:val="22"/>
        </w:rPr>
        <w:t xml:space="preserve">website put HENE and GP Appraisal into your search engine </w:t>
      </w:r>
      <w:r w:rsidR="00912323">
        <w:rPr>
          <w:sz w:val="22"/>
          <w:szCs w:val="22"/>
        </w:rPr>
        <w:t xml:space="preserve">the </w:t>
      </w:r>
      <w:r w:rsidRPr="00912323">
        <w:rPr>
          <w:sz w:val="22"/>
          <w:szCs w:val="22"/>
        </w:rPr>
        <w:t>link is:</w:t>
      </w:r>
    </w:p>
    <w:p w14:paraId="3ECC0779" w14:textId="77777777" w:rsidR="00240A31" w:rsidRDefault="006E7A37" w:rsidP="005A5FD2">
      <w:pPr>
        <w:rPr>
          <w:sz w:val="22"/>
          <w:szCs w:val="22"/>
        </w:rPr>
      </w:pPr>
      <w:hyperlink r:id="rId12" w:history="1">
        <w:r w:rsidR="00240A31" w:rsidRPr="00DB6248">
          <w:rPr>
            <w:rStyle w:val="Hyperlink"/>
            <w:sz w:val="22"/>
            <w:szCs w:val="22"/>
          </w:rPr>
          <w:t>http://www.northerndeanery.nhs.uk/NorthernDeanery/primary-care/continuing-practice/appraisal../appraisal</w:t>
        </w:r>
      </w:hyperlink>
    </w:p>
    <w:p w14:paraId="34478CA4" w14:textId="77777777" w:rsidR="001E4BE3" w:rsidRPr="00912323" w:rsidRDefault="001E4BE3" w:rsidP="005A5FD2">
      <w:pPr>
        <w:rPr>
          <w:sz w:val="22"/>
          <w:szCs w:val="22"/>
        </w:rPr>
      </w:pPr>
    </w:p>
    <w:tbl>
      <w:tblPr>
        <w:tblW w:w="10521" w:type="dxa"/>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6"/>
        <w:gridCol w:w="6745"/>
      </w:tblGrid>
      <w:tr w:rsidR="001E4BE3" w:rsidRPr="00912323" w14:paraId="6846AD66" w14:textId="77777777" w:rsidTr="00912323">
        <w:trPr>
          <w:jc w:val="center"/>
        </w:trPr>
        <w:tc>
          <w:tcPr>
            <w:tcW w:w="3776" w:type="dxa"/>
            <w:shd w:val="clear" w:color="auto" w:fill="BFBFBF" w:themeFill="background1" w:themeFillShade="BF"/>
          </w:tcPr>
          <w:p w14:paraId="37EB47B2" w14:textId="77777777" w:rsidR="001E4BE3" w:rsidRPr="00912323" w:rsidRDefault="001E4BE3" w:rsidP="00B4515E">
            <w:pPr>
              <w:rPr>
                <w:rFonts w:eastAsia="MS Mincho"/>
                <w:b/>
                <w:sz w:val="22"/>
                <w:szCs w:val="22"/>
              </w:rPr>
            </w:pPr>
            <w:r w:rsidRPr="00912323">
              <w:rPr>
                <w:rFonts w:eastAsia="MS Mincho"/>
                <w:b/>
                <w:sz w:val="22"/>
                <w:szCs w:val="22"/>
              </w:rPr>
              <w:t xml:space="preserve">Topic </w:t>
            </w:r>
          </w:p>
        </w:tc>
        <w:tc>
          <w:tcPr>
            <w:tcW w:w="6745" w:type="dxa"/>
            <w:shd w:val="clear" w:color="auto" w:fill="BFBFBF" w:themeFill="background1" w:themeFillShade="BF"/>
          </w:tcPr>
          <w:p w14:paraId="582A4284" w14:textId="77777777" w:rsidR="001E4BE3" w:rsidRPr="00912323" w:rsidRDefault="001E4BE3" w:rsidP="00B4515E">
            <w:pPr>
              <w:rPr>
                <w:rFonts w:eastAsia="MS Mincho"/>
                <w:b/>
                <w:sz w:val="22"/>
                <w:szCs w:val="22"/>
              </w:rPr>
            </w:pPr>
            <w:r w:rsidRPr="00912323">
              <w:rPr>
                <w:rFonts w:eastAsia="MS Mincho"/>
                <w:b/>
                <w:sz w:val="22"/>
                <w:szCs w:val="22"/>
              </w:rPr>
              <w:t>Core information</w:t>
            </w:r>
          </w:p>
        </w:tc>
      </w:tr>
      <w:tr w:rsidR="001E4BE3" w:rsidRPr="00912323" w14:paraId="50369E8F" w14:textId="77777777" w:rsidTr="006431C3">
        <w:trPr>
          <w:jc w:val="center"/>
        </w:trPr>
        <w:tc>
          <w:tcPr>
            <w:tcW w:w="3776" w:type="dxa"/>
          </w:tcPr>
          <w:p w14:paraId="7A770E06" w14:textId="77777777" w:rsidR="00586CF9" w:rsidRPr="00586CF9" w:rsidRDefault="00586CF9" w:rsidP="00B4515E">
            <w:pPr>
              <w:rPr>
                <w:rFonts w:eastAsia="MS Mincho"/>
                <w:b/>
                <w:sz w:val="12"/>
                <w:szCs w:val="12"/>
              </w:rPr>
            </w:pPr>
          </w:p>
          <w:p w14:paraId="4461F291" w14:textId="77777777" w:rsidR="00586CF9" w:rsidRDefault="00586CF9" w:rsidP="00B4515E">
            <w:pPr>
              <w:rPr>
                <w:rFonts w:eastAsia="MS Mincho"/>
                <w:b/>
                <w:sz w:val="22"/>
                <w:szCs w:val="22"/>
              </w:rPr>
            </w:pPr>
            <w:r>
              <w:rPr>
                <w:rFonts w:eastAsia="MS Mincho"/>
                <w:b/>
                <w:sz w:val="22"/>
                <w:szCs w:val="22"/>
              </w:rPr>
              <w:t>Supporting information</w:t>
            </w:r>
          </w:p>
          <w:p w14:paraId="7CA37E36" w14:textId="77777777" w:rsidR="001E4BE3" w:rsidRPr="00912323" w:rsidRDefault="001E4BE3" w:rsidP="00B4515E">
            <w:pPr>
              <w:rPr>
                <w:rFonts w:eastAsia="MS Mincho"/>
                <w:b/>
                <w:sz w:val="22"/>
                <w:szCs w:val="22"/>
              </w:rPr>
            </w:pPr>
            <w:r w:rsidRPr="00912323">
              <w:rPr>
                <w:rFonts w:eastAsia="MS Mincho"/>
                <w:b/>
                <w:sz w:val="22"/>
                <w:szCs w:val="22"/>
              </w:rPr>
              <w:t>Scope of Work</w:t>
            </w:r>
          </w:p>
        </w:tc>
        <w:tc>
          <w:tcPr>
            <w:tcW w:w="6745" w:type="dxa"/>
          </w:tcPr>
          <w:p w14:paraId="272DE025" w14:textId="77777777" w:rsidR="00586CF9" w:rsidRPr="00586CF9" w:rsidRDefault="00586CF9" w:rsidP="00B4515E">
            <w:pPr>
              <w:rPr>
                <w:rFonts w:eastAsia="MS Mincho"/>
                <w:bCs/>
                <w:sz w:val="12"/>
                <w:szCs w:val="12"/>
              </w:rPr>
            </w:pPr>
          </w:p>
          <w:p w14:paraId="25FCAF1B" w14:textId="77777777" w:rsidR="001E4BE3" w:rsidRPr="00912323" w:rsidRDefault="001E4BE3" w:rsidP="00B4515E">
            <w:pPr>
              <w:rPr>
                <w:rFonts w:eastAsia="MS Mincho"/>
                <w:bCs/>
                <w:sz w:val="22"/>
                <w:szCs w:val="22"/>
              </w:rPr>
            </w:pPr>
            <w:r w:rsidRPr="00912323">
              <w:rPr>
                <w:rFonts w:eastAsia="MS Mincho"/>
                <w:bCs/>
                <w:sz w:val="22"/>
                <w:szCs w:val="22"/>
              </w:rPr>
              <w:t>Scope of work</w:t>
            </w:r>
            <w:r w:rsidR="00586CF9">
              <w:rPr>
                <w:rFonts w:eastAsia="MS Mincho"/>
                <w:bCs/>
                <w:sz w:val="22"/>
                <w:szCs w:val="22"/>
              </w:rPr>
              <w:t>,</w:t>
            </w:r>
            <w:r w:rsidRPr="00912323">
              <w:rPr>
                <w:rFonts w:eastAsia="MS Mincho"/>
                <w:bCs/>
                <w:sz w:val="22"/>
                <w:szCs w:val="22"/>
              </w:rPr>
              <w:t xml:space="preserve"> </w:t>
            </w:r>
            <w:r w:rsidR="00586CF9">
              <w:rPr>
                <w:rFonts w:eastAsia="MS Mincho"/>
                <w:bCs/>
                <w:sz w:val="22"/>
                <w:szCs w:val="22"/>
              </w:rPr>
              <w:t xml:space="preserve">list of all the roles </w:t>
            </w:r>
            <w:r w:rsidRPr="00912323">
              <w:rPr>
                <w:rFonts w:eastAsia="MS Mincho"/>
                <w:bCs/>
                <w:sz w:val="22"/>
                <w:szCs w:val="22"/>
              </w:rPr>
              <w:t>undert</w:t>
            </w:r>
            <w:r w:rsidR="00586CF9">
              <w:rPr>
                <w:rFonts w:eastAsia="MS Mincho"/>
                <w:bCs/>
                <w:sz w:val="22"/>
                <w:szCs w:val="22"/>
              </w:rPr>
              <w:t xml:space="preserve">aken and how these are reviewed </w:t>
            </w:r>
            <w:r w:rsidRPr="00912323">
              <w:rPr>
                <w:rFonts w:eastAsia="MS Mincho"/>
                <w:bCs/>
                <w:sz w:val="22"/>
                <w:szCs w:val="22"/>
              </w:rPr>
              <w:t xml:space="preserve">would include all clinical work </w:t>
            </w:r>
            <w:r w:rsidR="00586CF9">
              <w:rPr>
                <w:rFonts w:eastAsia="MS Mincho"/>
                <w:bCs/>
                <w:sz w:val="22"/>
                <w:szCs w:val="22"/>
              </w:rPr>
              <w:t>(NHS and private)</w:t>
            </w:r>
            <w:r w:rsidRPr="00912323">
              <w:rPr>
                <w:rFonts w:eastAsia="MS Mincho"/>
                <w:bCs/>
                <w:sz w:val="22"/>
                <w:szCs w:val="22"/>
              </w:rPr>
              <w:t>, managerial</w:t>
            </w:r>
            <w:r w:rsidR="00586CF9">
              <w:rPr>
                <w:rFonts w:eastAsia="MS Mincho"/>
                <w:bCs/>
                <w:sz w:val="22"/>
                <w:szCs w:val="22"/>
              </w:rPr>
              <w:t>, teaching, appraisal</w:t>
            </w:r>
            <w:r w:rsidRPr="00912323">
              <w:rPr>
                <w:rFonts w:eastAsia="MS Mincho"/>
                <w:bCs/>
                <w:sz w:val="22"/>
                <w:szCs w:val="22"/>
              </w:rPr>
              <w:t xml:space="preserve">, CCG, </w:t>
            </w:r>
            <w:proofErr w:type="spellStart"/>
            <w:r w:rsidR="00912323" w:rsidRPr="00912323">
              <w:rPr>
                <w:rFonts w:eastAsia="MS Mincho"/>
                <w:bCs/>
                <w:sz w:val="22"/>
                <w:szCs w:val="22"/>
              </w:rPr>
              <w:t>GPwSI’s</w:t>
            </w:r>
            <w:proofErr w:type="spellEnd"/>
            <w:r w:rsidRPr="00912323">
              <w:rPr>
                <w:rFonts w:eastAsia="MS Mincho"/>
                <w:bCs/>
                <w:sz w:val="22"/>
                <w:szCs w:val="22"/>
              </w:rPr>
              <w:t xml:space="preserve"> and all other roles</w:t>
            </w:r>
            <w:r w:rsidR="00586CF9">
              <w:rPr>
                <w:rFonts w:eastAsia="MS Mincho"/>
                <w:bCs/>
                <w:sz w:val="22"/>
                <w:szCs w:val="22"/>
              </w:rPr>
              <w:t xml:space="preserve">. </w:t>
            </w:r>
            <w:r w:rsidRPr="00912323">
              <w:rPr>
                <w:rFonts w:eastAsia="MS Mincho"/>
                <w:bCs/>
                <w:sz w:val="22"/>
                <w:szCs w:val="22"/>
              </w:rPr>
              <w:t>Include any documentation relating to performance review in these roles</w:t>
            </w:r>
            <w:r w:rsidR="00586CF9">
              <w:rPr>
                <w:rFonts w:eastAsia="MS Mincho"/>
                <w:bCs/>
                <w:sz w:val="22"/>
                <w:szCs w:val="22"/>
              </w:rPr>
              <w:t>.</w:t>
            </w:r>
          </w:p>
          <w:p w14:paraId="69D6531B" w14:textId="77777777" w:rsidR="00586CF9" w:rsidRDefault="001E4BE3" w:rsidP="00B4515E">
            <w:pPr>
              <w:rPr>
                <w:rFonts w:eastAsia="MS Mincho"/>
                <w:bCs/>
                <w:sz w:val="22"/>
                <w:szCs w:val="22"/>
              </w:rPr>
            </w:pPr>
            <w:r w:rsidRPr="00912323">
              <w:rPr>
                <w:rFonts w:eastAsia="MS Mincho"/>
                <w:bCs/>
                <w:sz w:val="22"/>
                <w:szCs w:val="22"/>
              </w:rPr>
              <w:t>If no formal review then expect your appraiser to ask i</w:t>
            </w:r>
            <w:r w:rsidR="00586CF9">
              <w:rPr>
                <w:rFonts w:eastAsia="MS Mincho"/>
                <w:bCs/>
                <w:sz w:val="22"/>
                <w:szCs w:val="22"/>
              </w:rPr>
              <w:t>n relation to all other roles:</w:t>
            </w:r>
          </w:p>
          <w:p w14:paraId="5E3F2AC4" w14:textId="77777777" w:rsidR="00586CF9" w:rsidRDefault="00586CF9" w:rsidP="00B4515E">
            <w:pPr>
              <w:pStyle w:val="ListParagraph"/>
              <w:numPr>
                <w:ilvl w:val="0"/>
                <w:numId w:val="21"/>
              </w:numPr>
              <w:ind w:left="597" w:hanging="283"/>
              <w:rPr>
                <w:rFonts w:eastAsia="MS Mincho"/>
                <w:bCs/>
                <w:sz w:val="22"/>
                <w:szCs w:val="22"/>
              </w:rPr>
            </w:pPr>
            <w:r>
              <w:rPr>
                <w:rFonts w:eastAsia="MS Mincho"/>
                <w:bCs/>
                <w:sz w:val="22"/>
                <w:szCs w:val="22"/>
              </w:rPr>
              <w:t>H</w:t>
            </w:r>
            <w:r w:rsidR="001E4BE3" w:rsidRPr="00586CF9">
              <w:rPr>
                <w:rFonts w:eastAsia="MS Mincho"/>
                <w:bCs/>
                <w:sz w:val="22"/>
                <w:szCs w:val="22"/>
              </w:rPr>
              <w:t>ow did you train for this role</w:t>
            </w:r>
            <w:r>
              <w:rPr>
                <w:rFonts w:eastAsia="MS Mincho"/>
                <w:bCs/>
                <w:sz w:val="22"/>
                <w:szCs w:val="22"/>
              </w:rPr>
              <w:t>?</w:t>
            </w:r>
          </w:p>
          <w:p w14:paraId="385899FD" w14:textId="77777777" w:rsidR="00586CF9" w:rsidRDefault="00586CF9" w:rsidP="00B4515E">
            <w:pPr>
              <w:pStyle w:val="ListParagraph"/>
              <w:numPr>
                <w:ilvl w:val="0"/>
                <w:numId w:val="21"/>
              </w:numPr>
              <w:ind w:left="597" w:hanging="283"/>
              <w:rPr>
                <w:rFonts w:eastAsia="MS Mincho"/>
                <w:bCs/>
                <w:sz w:val="22"/>
                <w:szCs w:val="22"/>
              </w:rPr>
            </w:pPr>
            <w:r>
              <w:rPr>
                <w:rFonts w:eastAsia="MS Mincho"/>
                <w:bCs/>
                <w:sz w:val="22"/>
                <w:szCs w:val="22"/>
              </w:rPr>
              <w:t>H</w:t>
            </w:r>
            <w:r w:rsidR="001E4BE3" w:rsidRPr="00586CF9">
              <w:rPr>
                <w:rFonts w:eastAsia="MS Mincho"/>
                <w:bCs/>
                <w:sz w:val="22"/>
                <w:szCs w:val="22"/>
              </w:rPr>
              <w:t>ow do you review your performance in this role</w:t>
            </w:r>
            <w:r>
              <w:rPr>
                <w:rFonts w:eastAsia="MS Mincho"/>
                <w:bCs/>
                <w:sz w:val="22"/>
                <w:szCs w:val="22"/>
              </w:rPr>
              <w:t>?</w:t>
            </w:r>
          </w:p>
          <w:p w14:paraId="3A185142" w14:textId="77777777" w:rsidR="00586CF9" w:rsidRDefault="00586CF9" w:rsidP="00586CF9">
            <w:pPr>
              <w:pStyle w:val="ListParagraph"/>
              <w:numPr>
                <w:ilvl w:val="0"/>
                <w:numId w:val="21"/>
              </w:numPr>
              <w:ind w:left="597" w:hanging="283"/>
              <w:rPr>
                <w:rFonts w:eastAsia="MS Mincho"/>
                <w:bCs/>
                <w:sz w:val="22"/>
                <w:szCs w:val="22"/>
              </w:rPr>
            </w:pPr>
            <w:r>
              <w:rPr>
                <w:rFonts w:eastAsia="MS Mincho"/>
                <w:bCs/>
                <w:sz w:val="22"/>
                <w:szCs w:val="22"/>
              </w:rPr>
              <w:t>H</w:t>
            </w:r>
            <w:r w:rsidR="001E4BE3" w:rsidRPr="00586CF9">
              <w:rPr>
                <w:rFonts w:eastAsia="MS Mincho"/>
                <w:bCs/>
                <w:sz w:val="22"/>
                <w:szCs w:val="22"/>
              </w:rPr>
              <w:t>ow do you update in this role?</w:t>
            </w:r>
          </w:p>
          <w:p w14:paraId="51F21C5B" w14:textId="77777777" w:rsidR="00586CF9" w:rsidRPr="00586CF9" w:rsidRDefault="00586CF9" w:rsidP="00586CF9">
            <w:pPr>
              <w:pStyle w:val="ListParagraph"/>
              <w:ind w:left="597"/>
              <w:rPr>
                <w:rFonts w:eastAsia="MS Mincho"/>
                <w:bCs/>
                <w:sz w:val="12"/>
                <w:szCs w:val="12"/>
              </w:rPr>
            </w:pPr>
          </w:p>
        </w:tc>
      </w:tr>
      <w:tr w:rsidR="001E4BE3" w:rsidRPr="00912323" w14:paraId="45BF6859" w14:textId="77777777" w:rsidTr="006431C3">
        <w:trPr>
          <w:jc w:val="center"/>
        </w:trPr>
        <w:tc>
          <w:tcPr>
            <w:tcW w:w="3776" w:type="dxa"/>
          </w:tcPr>
          <w:p w14:paraId="5A6DA312" w14:textId="77777777" w:rsidR="00586CF9" w:rsidRPr="00586CF9" w:rsidRDefault="00586CF9" w:rsidP="00B4515E">
            <w:pPr>
              <w:rPr>
                <w:rFonts w:eastAsia="MS Mincho"/>
                <w:b/>
                <w:sz w:val="12"/>
                <w:szCs w:val="12"/>
              </w:rPr>
            </w:pPr>
          </w:p>
          <w:p w14:paraId="3B15E28D" w14:textId="77777777" w:rsidR="001E4BE3" w:rsidRPr="00912323" w:rsidRDefault="001E4BE3" w:rsidP="00B4515E">
            <w:pPr>
              <w:rPr>
                <w:rFonts w:eastAsia="MS Mincho"/>
                <w:b/>
                <w:sz w:val="22"/>
                <w:szCs w:val="22"/>
              </w:rPr>
            </w:pPr>
            <w:r w:rsidRPr="00912323">
              <w:rPr>
                <w:rFonts w:eastAsia="MS Mincho"/>
                <w:b/>
                <w:sz w:val="22"/>
                <w:szCs w:val="22"/>
              </w:rPr>
              <w:t xml:space="preserve">Quality improvement </w:t>
            </w:r>
          </w:p>
          <w:p w14:paraId="51A0FC1C" w14:textId="77777777" w:rsidR="001E4BE3" w:rsidRPr="00912323" w:rsidRDefault="001E4BE3" w:rsidP="00B4515E">
            <w:pPr>
              <w:rPr>
                <w:rFonts w:eastAsia="MS Mincho"/>
                <w:b/>
                <w:sz w:val="22"/>
                <w:szCs w:val="22"/>
              </w:rPr>
            </w:pPr>
            <w:r w:rsidRPr="00912323">
              <w:rPr>
                <w:rFonts w:eastAsia="MS Mincho"/>
                <w:b/>
                <w:sz w:val="22"/>
                <w:szCs w:val="22"/>
              </w:rPr>
              <w:t xml:space="preserve">Activities </w:t>
            </w:r>
          </w:p>
        </w:tc>
        <w:tc>
          <w:tcPr>
            <w:tcW w:w="6745" w:type="dxa"/>
          </w:tcPr>
          <w:p w14:paraId="27F4A38D" w14:textId="77777777" w:rsidR="00586CF9" w:rsidRPr="00586CF9" w:rsidRDefault="00586CF9" w:rsidP="00B4515E">
            <w:pPr>
              <w:rPr>
                <w:rFonts w:eastAsia="MS Mincho"/>
                <w:sz w:val="12"/>
                <w:szCs w:val="12"/>
              </w:rPr>
            </w:pPr>
          </w:p>
          <w:p w14:paraId="6F3328D8" w14:textId="77777777" w:rsidR="00240A31" w:rsidRDefault="00240A31" w:rsidP="00B4515E">
            <w:pPr>
              <w:rPr>
                <w:rFonts w:eastAsia="MS Mincho"/>
                <w:sz w:val="22"/>
                <w:szCs w:val="22"/>
              </w:rPr>
            </w:pPr>
            <w:r>
              <w:rPr>
                <w:rFonts w:eastAsia="MS Mincho"/>
                <w:sz w:val="22"/>
                <w:szCs w:val="22"/>
              </w:rPr>
              <w:t>The requirement to do a formal audit once in the 5 year cycle and 2 x SEAs every year has been removed</w:t>
            </w:r>
          </w:p>
          <w:p w14:paraId="18B2D165" w14:textId="77777777" w:rsidR="00240A31" w:rsidRDefault="00240A31" w:rsidP="00B4515E">
            <w:pPr>
              <w:rPr>
                <w:rFonts w:eastAsia="MS Mincho"/>
                <w:sz w:val="22"/>
                <w:szCs w:val="22"/>
              </w:rPr>
            </w:pPr>
            <w:r>
              <w:rPr>
                <w:rFonts w:eastAsia="MS Mincho"/>
                <w:sz w:val="22"/>
                <w:szCs w:val="22"/>
              </w:rPr>
              <w:t xml:space="preserve">You should aim to submit 1-2 QI activities per </w:t>
            </w:r>
            <w:proofErr w:type="gramStart"/>
            <w:r>
              <w:rPr>
                <w:rFonts w:eastAsia="MS Mincho"/>
                <w:sz w:val="22"/>
                <w:szCs w:val="22"/>
              </w:rPr>
              <w:t>year ,</w:t>
            </w:r>
            <w:proofErr w:type="gramEnd"/>
            <w:r>
              <w:rPr>
                <w:rFonts w:eastAsia="MS Mincho"/>
                <w:sz w:val="22"/>
                <w:szCs w:val="22"/>
              </w:rPr>
              <w:t xml:space="preserve"> using the QI template on the HEE website from the following list</w:t>
            </w:r>
          </w:p>
          <w:p w14:paraId="1F17CAF6" w14:textId="77777777" w:rsidR="00240A31" w:rsidRPr="00F67305" w:rsidRDefault="00240A31" w:rsidP="00240A31">
            <w:pPr>
              <w:pStyle w:val="ListParagraph"/>
              <w:numPr>
                <w:ilvl w:val="0"/>
                <w:numId w:val="19"/>
              </w:numPr>
              <w:rPr>
                <w:rFonts w:cs="Arial"/>
                <w:sz w:val="20"/>
                <w:szCs w:val="20"/>
              </w:rPr>
            </w:pPr>
            <w:proofErr w:type="gramStart"/>
            <w:r w:rsidRPr="00F67305">
              <w:rPr>
                <w:rFonts w:cs="Arial"/>
                <w:sz w:val="20"/>
                <w:szCs w:val="20"/>
              </w:rPr>
              <w:t>r</w:t>
            </w:r>
            <w:r>
              <w:rPr>
                <w:rFonts w:cs="Arial"/>
                <w:sz w:val="20"/>
                <w:szCs w:val="20"/>
              </w:rPr>
              <w:t>eview</w:t>
            </w:r>
            <w:proofErr w:type="gramEnd"/>
            <w:r>
              <w:rPr>
                <w:rFonts w:cs="Arial"/>
                <w:sz w:val="20"/>
                <w:szCs w:val="20"/>
              </w:rPr>
              <w:t xml:space="preserve"> of personal outcome data,</w:t>
            </w:r>
          </w:p>
          <w:p w14:paraId="6ED20CD7" w14:textId="77777777" w:rsidR="00240A31" w:rsidRPr="00016495" w:rsidRDefault="00240A31" w:rsidP="00240A31">
            <w:pPr>
              <w:pStyle w:val="ListParagraph"/>
              <w:numPr>
                <w:ilvl w:val="0"/>
                <w:numId w:val="19"/>
              </w:numPr>
              <w:rPr>
                <w:rFonts w:cs="Arial"/>
                <w:sz w:val="20"/>
                <w:szCs w:val="20"/>
              </w:rPr>
            </w:pPr>
            <w:proofErr w:type="gramStart"/>
            <w:r w:rsidRPr="00016495">
              <w:rPr>
                <w:rFonts w:cs="Arial"/>
                <w:sz w:val="20"/>
                <w:szCs w:val="20"/>
              </w:rPr>
              <w:t>small</w:t>
            </w:r>
            <w:proofErr w:type="gramEnd"/>
            <w:r w:rsidRPr="00016495">
              <w:rPr>
                <w:rFonts w:cs="Arial"/>
                <w:sz w:val="20"/>
                <w:szCs w:val="20"/>
              </w:rPr>
              <w:t xml:space="preserve"> scale data searches-personal or practice based with analysis and reflection </w:t>
            </w:r>
          </w:p>
          <w:p w14:paraId="0B438D45" w14:textId="77777777" w:rsidR="00240A31" w:rsidRDefault="00240A31" w:rsidP="00240A31">
            <w:pPr>
              <w:pStyle w:val="ListParagraph"/>
              <w:numPr>
                <w:ilvl w:val="0"/>
                <w:numId w:val="19"/>
              </w:numPr>
              <w:rPr>
                <w:rFonts w:cs="Arial"/>
                <w:sz w:val="20"/>
                <w:szCs w:val="20"/>
              </w:rPr>
            </w:pPr>
            <w:r w:rsidRPr="00F67305">
              <w:rPr>
                <w:rFonts w:cs="Arial"/>
                <w:sz w:val="20"/>
                <w:szCs w:val="20"/>
              </w:rPr>
              <w:t>Plan/do/study/act (PDSA) cycles,</w:t>
            </w:r>
          </w:p>
          <w:p w14:paraId="398F389A" w14:textId="77777777" w:rsidR="00240A31" w:rsidRPr="00F67305" w:rsidRDefault="00240A31" w:rsidP="00240A31">
            <w:pPr>
              <w:pStyle w:val="ListParagraph"/>
              <w:numPr>
                <w:ilvl w:val="0"/>
                <w:numId w:val="19"/>
              </w:numPr>
              <w:rPr>
                <w:rFonts w:cs="Arial"/>
                <w:sz w:val="20"/>
                <w:szCs w:val="20"/>
              </w:rPr>
            </w:pPr>
            <w:proofErr w:type="gramStart"/>
            <w:r>
              <w:rPr>
                <w:rFonts w:cs="Arial"/>
                <w:sz w:val="20"/>
                <w:szCs w:val="20"/>
              </w:rPr>
              <w:t>CCG  or</w:t>
            </w:r>
            <w:proofErr w:type="gramEnd"/>
            <w:r>
              <w:rPr>
                <w:rFonts w:cs="Arial"/>
                <w:sz w:val="20"/>
                <w:szCs w:val="20"/>
              </w:rPr>
              <w:t xml:space="preserve"> practice based</w:t>
            </w:r>
            <w:r w:rsidRPr="00F67305">
              <w:rPr>
                <w:rFonts w:cs="Arial"/>
                <w:sz w:val="20"/>
                <w:szCs w:val="20"/>
              </w:rPr>
              <w:t xml:space="preserve"> formal audit</w:t>
            </w:r>
            <w:r>
              <w:rPr>
                <w:rFonts w:cs="Arial"/>
                <w:sz w:val="20"/>
                <w:szCs w:val="20"/>
              </w:rPr>
              <w:t xml:space="preserve"> </w:t>
            </w:r>
          </w:p>
          <w:p w14:paraId="467B500D" w14:textId="77777777" w:rsidR="00240A31" w:rsidRDefault="00240A31" w:rsidP="00240A31">
            <w:pPr>
              <w:pStyle w:val="ListParagraph"/>
              <w:numPr>
                <w:ilvl w:val="0"/>
                <w:numId w:val="19"/>
              </w:numPr>
              <w:rPr>
                <w:rFonts w:cs="Arial"/>
                <w:sz w:val="20"/>
                <w:szCs w:val="20"/>
              </w:rPr>
            </w:pPr>
            <w:r>
              <w:rPr>
                <w:rFonts w:cs="Arial"/>
                <w:sz w:val="20"/>
                <w:szCs w:val="20"/>
              </w:rPr>
              <w:t>Case Reviews discussed and reflected on</w:t>
            </w:r>
          </w:p>
          <w:p w14:paraId="03BACFFA" w14:textId="77777777" w:rsidR="00240A31" w:rsidRPr="0011626C" w:rsidRDefault="00240A31" w:rsidP="00240A31">
            <w:pPr>
              <w:pStyle w:val="ListParagraph"/>
              <w:numPr>
                <w:ilvl w:val="0"/>
                <w:numId w:val="19"/>
              </w:numPr>
              <w:rPr>
                <w:rFonts w:cs="Arial"/>
                <w:sz w:val="20"/>
                <w:szCs w:val="20"/>
              </w:rPr>
            </w:pPr>
            <w:r w:rsidRPr="0011626C">
              <w:rPr>
                <w:rFonts w:cs="Arial"/>
                <w:sz w:val="20"/>
                <w:szCs w:val="20"/>
              </w:rPr>
              <w:t xml:space="preserve">GP type SEAs where best practice may not have been followed but the patient has not come to any serious harm </w:t>
            </w:r>
          </w:p>
          <w:p w14:paraId="30C967B6" w14:textId="77777777" w:rsidR="001E4BE3" w:rsidRPr="00240A31" w:rsidRDefault="00240A31" w:rsidP="009E554E">
            <w:pPr>
              <w:pStyle w:val="ListParagraph"/>
              <w:numPr>
                <w:ilvl w:val="0"/>
                <w:numId w:val="19"/>
              </w:numPr>
              <w:rPr>
                <w:rFonts w:eastAsia="MS Mincho"/>
                <w:sz w:val="22"/>
                <w:szCs w:val="22"/>
              </w:rPr>
            </w:pPr>
            <w:r w:rsidRPr="00240A31">
              <w:rPr>
                <w:rFonts w:cs="Arial"/>
                <w:sz w:val="20"/>
                <w:szCs w:val="20"/>
              </w:rPr>
              <w:t xml:space="preserve">Outcomes of reflection on MSF results, other informal </w:t>
            </w:r>
            <w:proofErr w:type="gramStart"/>
            <w:r w:rsidRPr="00240A31">
              <w:rPr>
                <w:rFonts w:cs="Arial"/>
                <w:sz w:val="20"/>
                <w:szCs w:val="20"/>
              </w:rPr>
              <w:t>feedback ,any</w:t>
            </w:r>
            <w:proofErr w:type="gramEnd"/>
            <w:r w:rsidRPr="00240A31">
              <w:rPr>
                <w:rFonts w:cs="Arial"/>
                <w:sz w:val="20"/>
                <w:szCs w:val="20"/>
              </w:rPr>
              <w:t xml:space="preserve"> SUIs or  complaints and compliments can also be submitted as QI activities if appropriately documented</w:t>
            </w:r>
          </w:p>
          <w:p w14:paraId="399C8C4E" w14:textId="77777777" w:rsidR="009E554E" w:rsidRPr="009E554E" w:rsidRDefault="009E554E" w:rsidP="009E554E">
            <w:pPr>
              <w:rPr>
                <w:rFonts w:eastAsia="MS Mincho"/>
                <w:sz w:val="12"/>
                <w:szCs w:val="12"/>
              </w:rPr>
            </w:pPr>
          </w:p>
        </w:tc>
      </w:tr>
      <w:tr w:rsidR="00240A31" w:rsidRPr="00912323" w14:paraId="680B3A23" w14:textId="77777777" w:rsidTr="006431C3">
        <w:trPr>
          <w:jc w:val="center"/>
        </w:trPr>
        <w:tc>
          <w:tcPr>
            <w:tcW w:w="3776" w:type="dxa"/>
          </w:tcPr>
          <w:p w14:paraId="5B12FA45" w14:textId="77777777" w:rsidR="00240A31" w:rsidRPr="00240A31" w:rsidRDefault="00240A31" w:rsidP="00B4515E">
            <w:pPr>
              <w:rPr>
                <w:rFonts w:eastAsia="MS Mincho"/>
                <w:b/>
              </w:rPr>
            </w:pPr>
            <w:r w:rsidRPr="00240A31">
              <w:rPr>
                <w:rFonts w:eastAsia="MS Mincho"/>
                <w:b/>
              </w:rPr>
              <w:t>Serious Significant Events</w:t>
            </w:r>
            <w:r>
              <w:rPr>
                <w:rFonts w:eastAsia="MS Mincho"/>
                <w:b/>
              </w:rPr>
              <w:t xml:space="preserve"> [SEs]</w:t>
            </w:r>
            <w:r w:rsidRPr="00240A31">
              <w:rPr>
                <w:rFonts w:eastAsia="MS Mincho"/>
                <w:b/>
              </w:rPr>
              <w:t xml:space="preserve"> or S</w:t>
            </w:r>
            <w:r>
              <w:rPr>
                <w:rFonts w:eastAsia="MS Mincho"/>
                <w:b/>
              </w:rPr>
              <w:t>erious Untoward Incident</w:t>
            </w:r>
            <w:r w:rsidRPr="00240A31">
              <w:rPr>
                <w:rFonts w:eastAsia="MS Mincho"/>
                <w:b/>
              </w:rPr>
              <w:t>s</w:t>
            </w:r>
            <w:r>
              <w:rPr>
                <w:rFonts w:eastAsia="MS Mincho"/>
                <w:b/>
              </w:rPr>
              <w:t xml:space="preserve"> [SUIs]</w:t>
            </w:r>
          </w:p>
        </w:tc>
        <w:tc>
          <w:tcPr>
            <w:tcW w:w="6745" w:type="dxa"/>
          </w:tcPr>
          <w:p w14:paraId="0217FE0A" w14:textId="77777777" w:rsidR="00240A31" w:rsidRDefault="00240A31" w:rsidP="00B4515E">
            <w:pPr>
              <w:rPr>
                <w:rFonts w:eastAsia="MS Mincho"/>
                <w:sz w:val="20"/>
                <w:szCs w:val="20"/>
              </w:rPr>
            </w:pPr>
            <w:r>
              <w:rPr>
                <w:rFonts w:eastAsia="MS Mincho"/>
                <w:sz w:val="20"/>
                <w:szCs w:val="20"/>
              </w:rPr>
              <w:t xml:space="preserve">If you involved in </w:t>
            </w:r>
            <w:proofErr w:type="gramStart"/>
            <w:r>
              <w:rPr>
                <w:rFonts w:eastAsia="MS Mincho"/>
                <w:sz w:val="20"/>
                <w:szCs w:val="20"/>
              </w:rPr>
              <w:t xml:space="preserve">a </w:t>
            </w:r>
            <w:r w:rsidRPr="00240A31">
              <w:rPr>
                <w:rFonts w:eastAsia="MS Mincho"/>
                <w:sz w:val="20"/>
                <w:szCs w:val="20"/>
              </w:rPr>
              <w:t xml:space="preserve"> SE</w:t>
            </w:r>
            <w:proofErr w:type="gramEnd"/>
            <w:r w:rsidRPr="00240A31">
              <w:rPr>
                <w:rFonts w:eastAsia="MS Mincho"/>
                <w:sz w:val="20"/>
                <w:szCs w:val="20"/>
              </w:rPr>
              <w:t xml:space="preserve"> or SUI</w:t>
            </w:r>
            <w:r>
              <w:rPr>
                <w:rFonts w:eastAsia="MS Mincho"/>
                <w:sz w:val="20"/>
                <w:szCs w:val="20"/>
              </w:rPr>
              <w:t xml:space="preserve"> in which serious harm came to a patient, this must be discussed , reflected on and written up.</w:t>
            </w:r>
          </w:p>
          <w:p w14:paraId="6D79785B" w14:textId="77777777" w:rsidR="00240A31" w:rsidRPr="00240A31" w:rsidRDefault="00240A31" w:rsidP="00B4515E">
            <w:pPr>
              <w:rPr>
                <w:rFonts w:eastAsia="MS Mincho"/>
                <w:sz w:val="20"/>
                <w:szCs w:val="20"/>
              </w:rPr>
            </w:pPr>
            <w:proofErr w:type="gramStart"/>
            <w:r>
              <w:rPr>
                <w:rFonts w:eastAsia="MS Mincho"/>
                <w:sz w:val="20"/>
                <w:szCs w:val="20"/>
              </w:rPr>
              <w:t>It</w:t>
            </w:r>
            <w:r w:rsidR="00E00AA4">
              <w:rPr>
                <w:rFonts w:eastAsia="MS Mincho"/>
                <w:sz w:val="20"/>
                <w:szCs w:val="20"/>
              </w:rPr>
              <w:t xml:space="preserve">  is</w:t>
            </w:r>
            <w:proofErr w:type="gramEnd"/>
            <w:r w:rsidR="00E00AA4">
              <w:rPr>
                <w:rFonts w:eastAsia="MS Mincho"/>
                <w:sz w:val="20"/>
                <w:szCs w:val="20"/>
              </w:rPr>
              <w:t xml:space="preserve"> completely acceptable for a GP to declare no such events in a given year</w:t>
            </w:r>
          </w:p>
        </w:tc>
      </w:tr>
      <w:tr w:rsidR="009765F3" w:rsidRPr="00912323" w14:paraId="07B27EBC" w14:textId="77777777" w:rsidTr="006431C3">
        <w:trPr>
          <w:jc w:val="center"/>
        </w:trPr>
        <w:tc>
          <w:tcPr>
            <w:tcW w:w="3776" w:type="dxa"/>
          </w:tcPr>
          <w:p w14:paraId="11C24408" w14:textId="77777777" w:rsidR="003E1F65" w:rsidRPr="003E1F65" w:rsidRDefault="003E1F65" w:rsidP="00B4515E">
            <w:pPr>
              <w:rPr>
                <w:rFonts w:eastAsia="MS Mincho"/>
                <w:b/>
                <w:sz w:val="12"/>
                <w:szCs w:val="12"/>
              </w:rPr>
            </w:pPr>
          </w:p>
          <w:p w14:paraId="64B8AF49" w14:textId="77777777" w:rsidR="009765F3" w:rsidRPr="00912323" w:rsidRDefault="009765F3" w:rsidP="00B4515E">
            <w:pPr>
              <w:rPr>
                <w:rFonts w:eastAsia="MS Mincho"/>
                <w:b/>
                <w:sz w:val="22"/>
                <w:szCs w:val="22"/>
              </w:rPr>
            </w:pPr>
            <w:r w:rsidRPr="00912323">
              <w:rPr>
                <w:rFonts w:eastAsia="MS Mincho"/>
                <w:b/>
                <w:sz w:val="22"/>
                <w:szCs w:val="22"/>
              </w:rPr>
              <w:t>PDP</w:t>
            </w:r>
          </w:p>
        </w:tc>
        <w:tc>
          <w:tcPr>
            <w:tcW w:w="6745" w:type="dxa"/>
          </w:tcPr>
          <w:p w14:paraId="1C296F32" w14:textId="77777777" w:rsidR="003E1F65" w:rsidRPr="003E1F65" w:rsidRDefault="003E1F65" w:rsidP="00B4515E">
            <w:pPr>
              <w:rPr>
                <w:rFonts w:eastAsia="MS Mincho"/>
                <w:sz w:val="12"/>
                <w:szCs w:val="12"/>
              </w:rPr>
            </w:pPr>
          </w:p>
          <w:p w14:paraId="7C9B8550" w14:textId="77777777" w:rsidR="009765F3" w:rsidRDefault="009765F3" w:rsidP="00B4515E">
            <w:pPr>
              <w:rPr>
                <w:rFonts w:eastAsia="MS Mincho"/>
                <w:sz w:val="22"/>
                <w:szCs w:val="22"/>
              </w:rPr>
            </w:pPr>
            <w:r w:rsidRPr="00912323">
              <w:rPr>
                <w:rFonts w:eastAsia="MS Mincho"/>
                <w:sz w:val="22"/>
                <w:szCs w:val="22"/>
              </w:rPr>
              <w:t>You must review your PDP for the past year and indicate any items not achieved and why</w:t>
            </w:r>
            <w:r w:rsidR="003E1F65">
              <w:rPr>
                <w:rFonts w:eastAsia="MS Mincho"/>
                <w:sz w:val="22"/>
                <w:szCs w:val="22"/>
              </w:rPr>
              <w:t>.</w:t>
            </w:r>
          </w:p>
          <w:p w14:paraId="75563815" w14:textId="77777777" w:rsidR="003E1F65" w:rsidRPr="003E1F65" w:rsidRDefault="003E1F65" w:rsidP="00B4515E">
            <w:pPr>
              <w:rPr>
                <w:rFonts w:eastAsia="MS Mincho"/>
                <w:sz w:val="12"/>
                <w:szCs w:val="12"/>
              </w:rPr>
            </w:pPr>
          </w:p>
        </w:tc>
      </w:tr>
      <w:tr w:rsidR="009765F3" w:rsidRPr="00912323" w14:paraId="1B86A6CF" w14:textId="77777777" w:rsidTr="006431C3">
        <w:trPr>
          <w:jc w:val="center"/>
        </w:trPr>
        <w:tc>
          <w:tcPr>
            <w:tcW w:w="3776" w:type="dxa"/>
          </w:tcPr>
          <w:p w14:paraId="65B4A492" w14:textId="77777777" w:rsidR="003E1F65" w:rsidRPr="003E1F65" w:rsidRDefault="003E1F65" w:rsidP="00B4515E">
            <w:pPr>
              <w:rPr>
                <w:rFonts w:eastAsia="MS Mincho"/>
                <w:b/>
                <w:sz w:val="12"/>
                <w:szCs w:val="12"/>
              </w:rPr>
            </w:pPr>
          </w:p>
          <w:p w14:paraId="5E1A70AB" w14:textId="77777777" w:rsidR="009765F3" w:rsidRPr="00912323" w:rsidRDefault="009765F3" w:rsidP="00B4515E">
            <w:pPr>
              <w:rPr>
                <w:rFonts w:eastAsia="MS Mincho"/>
                <w:b/>
                <w:sz w:val="22"/>
                <w:szCs w:val="22"/>
              </w:rPr>
            </w:pPr>
            <w:r w:rsidRPr="00912323">
              <w:rPr>
                <w:rFonts w:eastAsia="MS Mincho"/>
                <w:b/>
                <w:sz w:val="22"/>
                <w:szCs w:val="22"/>
              </w:rPr>
              <w:t>CPD</w:t>
            </w:r>
          </w:p>
        </w:tc>
        <w:tc>
          <w:tcPr>
            <w:tcW w:w="6745" w:type="dxa"/>
          </w:tcPr>
          <w:p w14:paraId="37614516" w14:textId="77777777" w:rsidR="003E1F65" w:rsidRPr="003E1F65" w:rsidRDefault="003E1F65" w:rsidP="00B27F1E">
            <w:pPr>
              <w:rPr>
                <w:rFonts w:eastAsia="MS Mincho"/>
                <w:sz w:val="12"/>
                <w:szCs w:val="12"/>
              </w:rPr>
            </w:pPr>
          </w:p>
          <w:p w14:paraId="29A4253A" w14:textId="77777777" w:rsidR="009765F3" w:rsidRDefault="009765F3" w:rsidP="00B27F1E">
            <w:pPr>
              <w:rPr>
                <w:rFonts w:eastAsia="MS Mincho"/>
                <w:sz w:val="22"/>
                <w:szCs w:val="22"/>
              </w:rPr>
            </w:pPr>
            <w:r w:rsidRPr="00912323">
              <w:rPr>
                <w:rFonts w:eastAsia="MS Mincho"/>
                <w:sz w:val="22"/>
                <w:szCs w:val="22"/>
              </w:rPr>
              <w:t>At least 50 credits per year recorded in a learning log giving core learning points and</w:t>
            </w:r>
            <w:r w:rsidR="003E1F65">
              <w:rPr>
                <w:rFonts w:eastAsia="MS Mincho"/>
                <w:sz w:val="22"/>
                <w:szCs w:val="22"/>
              </w:rPr>
              <w:t xml:space="preserve"> actions (personal or practice)</w:t>
            </w:r>
            <w:r w:rsidRPr="00912323">
              <w:rPr>
                <w:rFonts w:eastAsia="MS Mincho"/>
                <w:sz w:val="22"/>
                <w:szCs w:val="22"/>
              </w:rPr>
              <w:t xml:space="preserve"> that </w:t>
            </w:r>
            <w:r w:rsidR="00B27F1E" w:rsidRPr="00912323">
              <w:rPr>
                <w:rFonts w:eastAsia="MS Mincho"/>
                <w:sz w:val="22"/>
                <w:szCs w:val="22"/>
              </w:rPr>
              <w:t>ha</w:t>
            </w:r>
            <w:r w:rsidRPr="00912323">
              <w:rPr>
                <w:rFonts w:eastAsia="MS Mincho"/>
                <w:sz w:val="22"/>
                <w:szCs w:val="22"/>
              </w:rPr>
              <w:t>ve</w:t>
            </w:r>
            <w:r w:rsidR="00B27F1E" w:rsidRPr="00912323">
              <w:rPr>
                <w:rFonts w:eastAsia="MS Mincho"/>
                <w:sz w:val="22"/>
                <w:szCs w:val="22"/>
              </w:rPr>
              <w:t xml:space="preserve"> </w:t>
            </w:r>
            <w:r w:rsidRPr="00912323">
              <w:rPr>
                <w:rFonts w:eastAsia="MS Mincho"/>
                <w:sz w:val="22"/>
                <w:szCs w:val="22"/>
              </w:rPr>
              <w:t>been taken if needed</w:t>
            </w:r>
            <w:r w:rsidR="003E1F65">
              <w:rPr>
                <w:rFonts w:eastAsia="MS Mincho"/>
                <w:sz w:val="22"/>
                <w:szCs w:val="22"/>
              </w:rPr>
              <w:t>.</w:t>
            </w:r>
          </w:p>
          <w:p w14:paraId="1934D972" w14:textId="77777777" w:rsidR="003E1F65" w:rsidRPr="003E1F65" w:rsidRDefault="003E1F65" w:rsidP="00B27F1E">
            <w:pPr>
              <w:rPr>
                <w:rFonts w:eastAsia="MS Mincho"/>
                <w:sz w:val="12"/>
                <w:szCs w:val="12"/>
              </w:rPr>
            </w:pPr>
          </w:p>
        </w:tc>
      </w:tr>
      <w:tr w:rsidR="001E4BE3" w:rsidRPr="00912323" w14:paraId="2F600224" w14:textId="77777777" w:rsidTr="006431C3">
        <w:trPr>
          <w:jc w:val="center"/>
        </w:trPr>
        <w:tc>
          <w:tcPr>
            <w:tcW w:w="3776" w:type="dxa"/>
          </w:tcPr>
          <w:p w14:paraId="17BA161D" w14:textId="77777777" w:rsidR="003E1F65" w:rsidRPr="003E1F65" w:rsidRDefault="003E1F65" w:rsidP="00B4515E">
            <w:pPr>
              <w:rPr>
                <w:rFonts w:eastAsia="MS Mincho"/>
                <w:b/>
                <w:sz w:val="12"/>
                <w:szCs w:val="12"/>
              </w:rPr>
            </w:pPr>
          </w:p>
          <w:p w14:paraId="58EF11E1" w14:textId="77777777" w:rsidR="001E4BE3" w:rsidRPr="00912323" w:rsidRDefault="001E4BE3" w:rsidP="00B4515E">
            <w:pPr>
              <w:rPr>
                <w:rFonts w:eastAsia="MS Mincho"/>
                <w:b/>
                <w:sz w:val="22"/>
                <w:szCs w:val="22"/>
              </w:rPr>
            </w:pPr>
            <w:r w:rsidRPr="00912323">
              <w:rPr>
                <w:rFonts w:eastAsia="MS Mincho"/>
                <w:b/>
                <w:sz w:val="22"/>
                <w:szCs w:val="22"/>
              </w:rPr>
              <w:t>Patient and Colleague feedback</w:t>
            </w:r>
          </w:p>
          <w:p w14:paraId="668DB92E" w14:textId="77777777" w:rsidR="001E4BE3" w:rsidRPr="00912323" w:rsidRDefault="001E4BE3" w:rsidP="00B4515E">
            <w:pPr>
              <w:rPr>
                <w:rFonts w:eastAsia="MS Mincho"/>
                <w:b/>
                <w:sz w:val="22"/>
                <w:szCs w:val="22"/>
              </w:rPr>
            </w:pPr>
            <w:r w:rsidRPr="00912323">
              <w:rPr>
                <w:rFonts w:eastAsia="MS Mincho"/>
                <w:b/>
                <w:sz w:val="22"/>
                <w:szCs w:val="22"/>
              </w:rPr>
              <w:t>You MUST do this using an approved tool</w:t>
            </w:r>
            <w:r w:rsidR="00E00AA4">
              <w:rPr>
                <w:rFonts w:eastAsia="MS Mincho"/>
                <w:b/>
                <w:sz w:val="22"/>
                <w:szCs w:val="22"/>
              </w:rPr>
              <w:t xml:space="preserve"> ONCE in the 5 year Revalidation cycle</w:t>
            </w:r>
          </w:p>
          <w:p w14:paraId="66060EBF" w14:textId="77777777" w:rsidR="001E4BE3" w:rsidRDefault="001E4BE3" w:rsidP="00B4515E">
            <w:pPr>
              <w:rPr>
                <w:rFonts w:eastAsia="MS Mincho"/>
                <w:b/>
                <w:sz w:val="22"/>
                <w:szCs w:val="22"/>
              </w:rPr>
            </w:pPr>
          </w:p>
          <w:p w14:paraId="1170AAF4" w14:textId="77777777" w:rsidR="00E00AA4" w:rsidRPr="00912323" w:rsidRDefault="00E00AA4" w:rsidP="00B4515E">
            <w:pPr>
              <w:rPr>
                <w:rFonts w:eastAsia="MS Mincho"/>
                <w:b/>
                <w:sz w:val="22"/>
                <w:szCs w:val="22"/>
              </w:rPr>
            </w:pPr>
          </w:p>
          <w:p w14:paraId="2A5B05E5" w14:textId="77777777" w:rsidR="001E4BE3" w:rsidRPr="00912323" w:rsidRDefault="001E4BE3" w:rsidP="00B4515E">
            <w:pPr>
              <w:rPr>
                <w:rFonts w:eastAsia="MS Mincho"/>
                <w:b/>
                <w:sz w:val="22"/>
                <w:szCs w:val="22"/>
              </w:rPr>
            </w:pPr>
          </w:p>
        </w:tc>
        <w:tc>
          <w:tcPr>
            <w:tcW w:w="6745" w:type="dxa"/>
          </w:tcPr>
          <w:p w14:paraId="00FDDEF6" w14:textId="77777777" w:rsidR="003E1F65" w:rsidRPr="003E1F65" w:rsidRDefault="003E1F65" w:rsidP="00B4515E">
            <w:pPr>
              <w:rPr>
                <w:rFonts w:eastAsia="MS Mincho"/>
                <w:sz w:val="12"/>
                <w:szCs w:val="12"/>
              </w:rPr>
            </w:pPr>
          </w:p>
          <w:p w14:paraId="265F42C2" w14:textId="77777777" w:rsidR="003E1F65" w:rsidRDefault="003E1F65" w:rsidP="00B4515E">
            <w:pPr>
              <w:rPr>
                <w:rStyle w:val="Hyperlink"/>
                <w:rFonts w:eastAsia="MS Mincho"/>
                <w:sz w:val="22"/>
                <w:szCs w:val="22"/>
              </w:rPr>
            </w:pPr>
            <w:r>
              <w:rPr>
                <w:rFonts w:eastAsia="MS Mincho"/>
                <w:sz w:val="22"/>
                <w:szCs w:val="22"/>
              </w:rPr>
              <w:t>CFEP approx. £105</w:t>
            </w:r>
            <w:r w:rsidR="001E4BE3" w:rsidRPr="00912323">
              <w:rPr>
                <w:rFonts w:eastAsia="MS Mincho"/>
                <w:sz w:val="22"/>
                <w:szCs w:val="22"/>
              </w:rPr>
              <w:t xml:space="preserve"> code</w:t>
            </w:r>
            <w:r>
              <w:rPr>
                <w:rFonts w:eastAsia="MS Mincho"/>
                <w:sz w:val="22"/>
                <w:szCs w:val="22"/>
              </w:rPr>
              <w:t xml:space="preserve"> is</w:t>
            </w:r>
            <w:r w:rsidR="001E4BE3" w:rsidRPr="00912323">
              <w:rPr>
                <w:rFonts w:eastAsia="MS Mincho"/>
                <w:sz w:val="22"/>
                <w:szCs w:val="22"/>
              </w:rPr>
              <w:t xml:space="preserve"> DJ8482 </w:t>
            </w:r>
            <w:r w:rsidR="00075824">
              <w:fldChar w:fldCharType="begin"/>
            </w:r>
            <w:r w:rsidR="00075824">
              <w:instrText xml:space="preserve"> HYPERLINK "http://www.cfepsurveys.co.uk/products/general-practice/360.aspx" \t "_parent" </w:instrText>
            </w:r>
            <w:r w:rsidR="00075824">
              <w:fldChar w:fldCharType="separate"/>
            </w:r>
            <w:r w:rsidR="001E4BE3" w:rsidRPr="00912323">
              <w:rPr>
                <w:rStyle w:val="Hyperlink"/>
                <w:rFonts w:eastAsia="MS Mincho"/>
                <w:sz w:val="22"/>
                <w:szCs w:val="22"/>
              </w:rPr>
              <w:t>http://www.cfepsurveys.co.uk/products/general-practice/360.aspx</w:t>
            </w:r>
            <w:r w:rsidR="00075824">
              <w:rPr>
                <w:rStyle w:val="Hyperlink"/>
                <w:rFonts w:eastAsia="MS Mincho"/>
                <w:sz w:val="22"/>
                <w:szCs w:val="22"/>
              </w:rPr>
              <w:fldChar w:fldCharType="end"/>
            </w:r>
          </w:p>
          <w:p w14:paraId="2F90D995" w14:textId="77777777" w:rsidR="001E4BE3" w:rsidRPr="00912323" w:rsidRDefault="001E4BE3" w:rsidP="00B4515E">
            <w:pPr>
              <w:rPr>
                <w:rFonts w:eastAsia="MS Mincho"/>
                <w:sz w:val="22"/>
                <w:szCs w:val="22"/>
              </w:rPr>
            </w:pPr>
            <w:r w:rsidRPr="00912323">
              <w:rPr>
                <w:rFonts w:eastAsia="MS Mincho"/>
                <w:sz w:val="22"/>
                <w:szCs w:val="22"/>
              </w:rPr>
              <w:t xml:space="preserve">   </w:t>
            </w:r>
          </w:p>
          <w:p w14:paraId="62F7E495" w14:textId="77777777" w:rsidR="001E4BE3" w:rsidRDefault="003E1F65" w:rsidP="00B4515E">
            <w:pPr>
              <w:rPr>
                <w:rFonts w:eastAsia="MS Mincho"/>
                <w:sz w:val="22"/>
                <w:szCs w:val="22"/>
              </w:rPr>
            </w:pPr>
            <w:proofErr w:type="spellStart"/>
            <w:r>
              <w:rPr>
                <w:rFonts w:eastAsia="MS Mincho"/>
                <w:sz w:val="22"/>
                <w:szCs w:val="22"/>
              </w:rPr>
              <w:t>Edgecumbe</w:t>
            </w:r>
            <w:proofErr w:type="spellEnd"/>
            <w:r>
              <w:rPr>
                <w:rFonts w:eastAsia="MS Mincho"/>
                <w:sz w:val="22"/>
                <w:szCs w:val="22"/>
              </w:rPr>
              <w:t xml:space="preserve"> </w:t>
            </w:r>
            <w:r w:rsidRPr="00912323">
              <w:rPr>
                <w:rFonts w:eastAsia="MS Mincho"/>
                <w:sz w:val="22"/>
                <w:szCs w:val="22"/>
              </w:rPr>
              <w:t>approx.</w:t>
            </w:r>
            <w:r w:rsidR="001E4BE3" w:rsidRPr="00912323">
              <w:rPr>
                <w:rFonts w:eastAsia="MS Mincho"/>
                <w:sz w:val="22"/>
                <w:szCs w:val="22"/>
              </w:rPr>
              <w:t xml:space="preserve"> £75 </w:t>
            </w:r>
            <w:r>
              <w:rPr>
                <w:rFonts w:eastAsia="MS Mincho"/>
                <w:sz w:val="22"/>
                <w:szCs w:val="22"/>
              </w:rPr>
              <w:t xml:space="preserve">code is </w:t>
            </w:r>
            <w:proofErr w:type="spellStart"/>
            <w:r w:rsidR="001E4BE3" w:rsidRPr="00912323">
              <w:rPr>
                <w:rFonts w:eastAsia="MS Mincho"/>
                <w:bCs/>
                <w:sz w:val="22"/>
                <w:szCs w:val="22"/>
              </w:rPr>
              <w:t>nucapf</w:t>
            </w:r>
            <w:proofErr w:type="spellEnd"/>
            <w:r w:rsidR="001E4BE3" w:rsidRPr="00912323">
              <w:rPr>
                <w:rFonts w:eastAsia="MS Mincho"/>
                <w:sz w:val="22"/>
                <w:szCs w:val="22"/>
              </w:rPr>
              <w:t xml:space="preserve"> </w:t>
            </w:r>
          </w:p>
          <w:p w14:paraId="5B091A35" w14:textId="77777777" w:rsidR="00DD7B4C" w:rsidRDefault="00DD7B4C" w:rsidP="00B4515E">
            <w:pPr>
              <w:rPr>
                <w:rStyle w:val="Hyperlink"/>
                <w:rFonts w:eastAsia="MS Mincho"/>
                <w:sz w:val="22"/>
                <w:szCs w:val="22"/>
              </w:rPr>
            </w:pPr>
            <w:r w:rsidRPr="00DD7B4C">
              <w:rPr>
                <w:rStyle w:val="Hyperlink"/>
                <w:rFonts w:eastAsia="MS Mincho"/>
                <w:sz w:val="22"/>
                <w:szCs w:val="22"/>
              </w:rPr>
              <w:t>http://www.edgecumbehealth.co.uk/services/medical-appraisal-and-revalidation/colleague-and-patient-feedback-/</w:t>
            </w:r>
          </w:p>
          <w:p w14:paraId="073F3EF8" w14:textId="77777777" w:rsidR="003E1F65" w:rsidRPr="00912323" w:rsidRDefault="003E1F65" w:rsidP="00B4515E">
            <w:pPr>
              <w:rPr>
                <w:rFonts w:eastAsia="MS Mincho"/>
                <w:sz w:val="22"/>
                <w:szCs w:val="22"/>
              </w:rPr>
            </w:pPr>
          </w:p>
          <w:p w14:paraId="205F7029" w14:textId="77777777" w:rsidR="001E4BE3" w:rsidRDefault="001E4BE3" w:rsidP="00B27F1E">
            <w:pPr>
              <w:rPr>
                <w:rFonts w:eastAsia="MS Mincho"/>
                <w:sz w:val="22"/>
                <w:szCs w:val="22"/>
              </w:rPr>
            </w:pPr>
            <w:r w:rsidRPr="00912323">
              <w:rPr>
                <w:rFonts w:eastAsia="MS Mincho"/>
                <w:sz w:val="22"/>
                <w:szCs w:val="22"/>
              </w:rPr>
              <w:t>If you are using Clarity or the RCGP, you can collect</w:t>
            </w:r>
            <w:r w:rsidR="003E1F65">
              <w:rPr>
                <w:rFonts w:eastAsia="MS Mincho"/>
                <w:sz w:val="22"/>
                <w:szCs w:val="22"/>
              </w:rPr>
              <w:t xml:space="preserve"> feedback </w:t>
            </w:r>
            <w:r w:rsidR="003E1F65">
              <w:rPr>
                <w:rFonts w:eastAsia="MS Mincho"/>
                <w:sz w:val="22"/>
                <w:szCs w:val="22"/>
              </w:rPr>
              <w:lastRenderedPageBreak/>
              <w:t>using these websites</w:t>
            </w:r>
            <w:r w:rsidRPr="00912323">
              <w:rPr>
                <w:rFonts w:eastAsia="MS Mincho"/>
                <w:sz w:val="22"/>
                <w:szCs w:val="22"/>
              </w:rPr>
              <w:t xml:space="preserve">, which both include the GMC feedback </w:t>
            </w:r>
            <w:proofErr w:type="gramStart"/>
            <w:r w:rsidRPr="00912323">
              <w:rPr>
                <w:rFonts w:eastAsia="MS Mincho"/>
                <w:sz w:val="22"/>
                <w:szCs w:val="22"/>
              </w:rPr>
              <w:t>questionnaires</w:t>
            </w:r>
            <w:r w:rsidR="003E1F65">
              <w:rPr>
                <w:rFonts w:eastAsia="MS Mincho"/>
                <w:sz w:val="22"/>
                <w:szCs w:val="22"/>
              </w:rPr>
              <w:t>.</w:t>
            </w:r>
            <w:proofErr w:type="gramEnd"/>
            <w:r w:rsidR="00C61B5C">
              <w:rPr>
                <w:rFonts w:eastAsia="MS Mincho"/>
                <w:sz w:val="22"/>
                <w:szCs w:val="22"/>
              </w:rPr>
              <w:t xml:space="preserve">  </w:t>
            </w:r>
            <w:r w:rsidRPr="00912323">
              <w:rPr>
                <w:rFonts w:eastAsia="MS Mincho"/>
                <w:sz w:val="22"/>
                <w:szCs w:val="22"/>
              </w:rPr>
              <w:t xml:space="preserve">Use the feedback template to reflect on learning from your feedback and read the FAQs on patient and colleague feedback available on </w:t>
            </w:r>
            <w:r w:rsidR="00B27F1E" w:rsidRPr="00912323">
              <w:rPr>
                <w:rFonts w:eastAsia="MS Mincho"/>
                <w:sz w:val="22"/>
                <w:szCs w:val="22"/>
              </w:rPr>
              <w:t>booking</w:t>
            </w:r>
            <w:r w:rsidRPr="00912323">
              <w:rPr>
                <w:rFonts w:eastAsia="MS Mincho"/>
                <w:sz w:val="22"/>
                <w:szCs w:val="22"/>
              </w:rPr>
              <w:t xml:space="preserve"> website</w:t>
            </w:r>
            <w:r w:rsidR="003E1F65">
              <w:rPr>
                <w:rFonts w:eastAsia="MS Mincho"/>
                <w:sz w:val="22"/>
                <w:szCs w:val="22"/>
              </w:rPr>
              <w:t>.</w:t>
            </w:r>
          </w:p>
          <w:p w14:paraId="085E93FD" w14:textId="77777777" w:rsidR="003E1F65" w:rsidRPr="003E1F65" w:rsidRDefault="003E1F65" w:rsidP="00B27F1E">
            <w:pPr>
              <w:rPr>
                <w:rFonts w:eastAsia="MS Mincho"/>
                <w:sz w:val="12"/>
                <w:szCs w:val="12"/>
              </w:rPr>
            </w:pPr>
          </w:p>
        </w:tc>
      </w:tr>
      <w:tr w:rsidR="001E4BE3" w:rsidRPr="00912323" w14:paraId="4A7A2330" w14:textId="77777777" w:rsidTr="006431C3">
        <w:trPr>
          <w:jc w:val="center"/>
        </w:trPr>
        <w:tc>
          <w:tcPr>
            <w:tcW w:w="3776" w:type="dxa"/>
          </w:tcPr>
          <w:p w14:paraId="113EDF85" w14:textId="77777777" w:rsidR="003E1F65" w:rsidRPr="003E1F65" w:rsidRDefault="003E1F65" w:rsidP="00B4515E">
            <w:pPr>
              <w:rPr>
                <w:rFonts w:eastAsia="MS Mincho"/>
                <w:b/>
                <w:sz w:val="12"/>
                <w:szCs w:val="12"/>
              </w:rPr>
            </w:pPr>
          </w:p>
          <w:p w14:paraId="3411ACE3" w14:textId="77777777" w:rsidR="001E4BE3" w:rsidRPr="00912323" w:rsidRDefault="001E4BE3" w:rsidP="00B4515E">
            <w:pPr>
              <w:rPr>
                <w:rFonts w:eastAsia="MS Mincho"/>
                <w:b/>
                <w:sz w:val="22"/>
                <w:szCs w:val="22"/>
              </w:rPr>
            </w:pPr>
            <w:r w:rsidRPr="00912323">
              <w:rPr>
                <w:rFonts w:eastAsia="MS Mincho"/>
                <w:b/>
                <w:sz w:val="22"/>
                <w:szCs w:val="22"/>
              </w:rPr>
              <w:t xml:space="preserve">CPR and Child safe-guarding </w:t>
            </w:r>
          </w:p>
          <w:p w14:paraId="25224374" w14:textId="77777777" w:rsidR="001E4BE3" w:rsidRPr="00912323" w:rsidRDefault="001E4BE3" w:rsidP="00B4515E">
            <w:pPr>
              <w:rPr>
                <w:rFonts w:eastAsia="MS Mincho"/>
                <w:b/>
                <w:sz w:val="22"/>
                <w:szCs w:val="22"/>
              </w:rPr>
            </w:pPr>
          </w:p>
          <w:p w14:paraId="2E827B74" w14:textId="77777777" w:rsidR="001E4BE3" w:rsidRPr="00912323" w:rsidRDefault="001E4BE3" w:rsidP="00B4515E">
            <w:pPr>
              <w:rPr>
                <w:rFonts w:eastAsia="MS Mincho"/>
                <w:sz w:val="22"/>
                <w:szCs w:val="22"/>
              </w:rPr>
            </w:pPr>
            <w:r w:rsidRPr="00912323">
              <w:rPr>
                <w:rFonts w:eastAsia="MS Mincho"/>
                <w:sz w:val="22"/>
                <w:szCs w:val="22"/>
              </w:rPr>
              <w:t>These are mandatory training</w:t>
            </w:r>
            <w:r w:rsidR="00AA3717">
              <w:rPr>
                <w:rFonts w:eastAsia="MS Mincho"/>
                <w:sz w:val="22"/>
                <w:szCs w:val="22"/>
              </w:rPr>
              <w:t xml:space="preserve"> requirements from NHSE</w:t>
            </w:r>
            <w:r w:rsidRPr="00912323">
              <w:rPr>
                <w:rFonts w:eastAsia="MS Mincho"/>
                <w:sz w:val="22"/>
                <w:szCs w:val="22"/>
              </w:rPr>
              <w:t xml:space="preserve"> that are monitored via the appraisal process</w:t>
            </w:r>
          </w:p>
          <w:p w14:paraId="5EC6E176" w14:textId="77777777" w:rsidR="001E4BE3" w:rsidRPr="00912323" w:rsidRDefault="001E4BE3" w:rsidP="00B4515E">
            <w:pPr>
              <w:rPr>
                <w:rFonts w:eastAsia="MS Mincho"/>
                <w:sz w:val="22"/>
                <w:szCs w:val="22"/>
              </w:rPr>
            </w:pPr>
          </w:p>
          <w:p w14:paraId="0EC46148" w14:textId="77777777" w:rsidR="001E4BE3" w:rsidRPr="00912323" w:rsidRDefault="001E4BE3" w:rsidP="00E00AA4">
            <w:pPr>
              <w:rPr>
                <w:rFonts w:eastAsia="MS Mincho"/>
                <w:b/>
                <w:sz w:val="22"/>
                <w:szCs w:val="22"/>
              </w:rPr>
            </w:pPr>
            <w:r w:rsidRPr="00912323">
              <w:rPr>
                <w:rFonts w:eastAsia="MS Mincho"/>
                <w:sz w:val="22"/>
                <w:szCs w:val="22"/>
              </w:rPr>
              <w:t xml:space="preserve">Other local safe-guarding events </w:t>
            </w:r>
            <w:r w:rsidR="00905141">
              <w:rPr>
                <w:rFonts w:eastAsia="MS Mincho"/>
                <w:sz w:val="22"/>
                <w:szCs w:val="22"/>
              </w:rPr>
              <w:t>or in –practic</w:t>
            </w:r>
            <w:r w:rsidR="00E00AA4">
              <w:rPr>
                <w:rFonts w:eastAsia="MS Mincho"/>
                <w:sz w:val="22"/>
                <w:szCs w:val="22"/>
              </w:rPr>
              <w:t xml:space="preserve">e activities, audits are </w:t>
            </w:r>
            <w:r w:rsidRPr="00912323">
              <w:rPr>
                <w:rFonts w:eastAsia="MS Mincho"/>
                <w:sz w:val="22"/>
                <w:szCs w:val="22"/>
              </w:rPr>
              <w:t xml:space="preserve">also </w:t>
            </w:r>
            <w:r w:rsidR="00E00AA4">
              <w:rPr>
                <w:rFonts w:eastAsia="MS Mincho"/>
                <w:sz w:val="22"/>
                <w:szCs w:val="22"/>
              </w:rPr>
              <w:t>t</w:t>
            </w:r>
            <w:r w:rsidRPr="00912323">
              <w:rPr>
                <w:rFonts w:eastAsia="MS Mincho"/>
                <w:sz w:val="22"/>
                <w:szCs w:val="22"/>
              </w:rPr>
              <w:t xml:space="preserve"> acceptable </w:t>
            </w:r>
          </w:p>
        </w:tc>
        <w:tc>
          <w:tcPr>
            <w:tcW w:w="6745" w:type="dxa"/>
          </w:tcPr>
          <w:p w14:paraId="1ED4D2D6" w14:textId="77777777" w:rsidR="003E1F65" w:rsidRDefault="003E1F65" w:rsidP="00B4515E">
            <w:pPr>
              <w:rPr>
                <w:rFonts w:eastAsia="MS Mincho"/>
                <w:sz w:val="12"/>
                <w:szCs w:val="12"/>
              </w:rPr>
            </w:pPr>
          </w:p>
          <w:p w14:paraId="65A920C0" w14:textId="77777777" w:rsidR="00C61B5C" w:rsidRDefault="00C61B5C" w:rsidP="00B4515E">
            <w:pPr>
              <w:rPr>
                <w:rFonts w:eastAsia="MS Mincho"/>
                <w:sz w:val="22"/>
                <w:szCs w:val="22"/>
              </w:rPr>
            </w:pPr>
            <w:r>
              <w:rPr>
                <w:rFonts w:eastAsia="MS Mincho"/>
                <w:sz w:val="22"/>
                <w:szCs w:val="22"/>
              </w:rPr>
              <w:t xml:space="preserve">CPR </w:t>
            </w:r>
            <w:r w:rsidR="001E4BE3" w:rsidRPr="00912323">
              <w:rPr>
                <w:rFonts w:eastAsia="MS Mincho"/>
                <w:sz w:val="22"/>
                <w:szCs w:val="22"/>
              </w:rPr>
              <w:t xml:space="preserve">update </w:t>
            </w:r>
            <w:r>
              <w:rPr>
                <w:rFonts w:eastAsia="MS Mincho"/>
                <w:sz w:val="22"/>
                <w:szCs w:val="22"/>
              </w:rPr>
              <w:t xml:space="preserve">is </w:t>
            </w:r>
            <w:r w:rsidR="001E4BE3" w:rsidRPr="00912323">
              <w:rPr>
                <w:rFonts w:eastAsia="MS Mincho"/>
                <w:sz w:val="22"/>
                <w:szCs w:val="22"/>
              </w:rPr>
              <w:t>every 18 months</w:t>
            </w:r>
            <w:r>
              <w:rPr>
                <w:rFonts w:eastAsia="MS Mincho"/>
                <w:sz w:val="22"/>
                <w:szCs w:val="22"/>
              </w:rPr>
              <w:t>.</w:t>
            </w:r>
            <w:r w:rsidR="001E4BE3" w:rsidRPr="00912323">
              <w:rPr>
                <w:rFonts w:eastAsia="MS Mincho"/>
                <w:sz w:val="22"/>
                <w:szCs w:val="22"/>
              </w:rPr>
              <w:t xml:space="preserve"> </w:t>
            </w:r>
          </w:p>
          <w:p w14:paraId="245A4AC1" w14:textId="77777777" w:rsidR="001E4BE3" w:rsidRPr="00912323" w:rsidRDefault="00B27F1E" w:rsidP="00B4515E">
            <w:pPr>
              <w:rPr>
                <w:rFonts w:eastAsia="MS Mincho"/>
                <w:color w:val="FF0000"/>
                <w:sz w:val="22"/>
                <w:szCs w:val="22"/>
              </w:rPr>
            </w:pPr>
            <w:r w:rsidRPr="00912323">
              <w:rPr>
                <w:rFonts w:eastAsia="MS Mincho"/>
                <w:color w:val="FF0000"/>
                <w:sz w:val="22"/>
                <w:szCs w:val="22"/>
              </w:rPr>
              <w:t>Please note</w:t>
            </w:r>
            <w:r w:rsidR="00AA3717">
              <w:rPr>
                <w:rFonts w:eastAsia="MS Mincho"/>
                <w:color w:val="FF0000"/>
                <w:sz w:val="22"/>
                <w:szCs w:val="22"/>
              </w:rPr>
              <w:t xml:space="preserve"> that ONLINE CPR Training is now</w:t>
            </w:r>
            <w:r w:rsidRPr="00912323">
              <w:rPr>
                <w:rFonts w:eastAsia="MS Mincho"/>
                <w:color w:val="FF0000"/>
                <w:sz w:val="22"/>
                <w:szCs w:val="22"/>
              </w:rPr>
              <w:t xml:space="preserve"> acceptable</w:t>
            </w:r>
            <w:r w:rsidR="00AA3717">
              <w:rPr>
                <w:rFonts w:eastAsia="MS Mincho"/>
                <w:color w:val="FF0000"/>
                <w:sz w:val="22"/>
                <w:szCs w:val="22"/>
              </w:rPr>
              <w:t xml:space="preserve"> every 3 </w:t>
            </w:r>
            <w:proofErr w:type="gramStart"/>
            <w:r w:rsidR="00AA3717">
              <w:rPr>
                <w:rFonts w:eastAsia="MS Mincho"/>
                <w:color w:val="FF0000"/>
                <w:sz w:val="22"/>
                <w:szCs w:val="22"/>
              </w:rPr>
              <w:t>years ,</w:t>
            </w:r>
            <w:proofErr w:type="gramEnd"/>
            <w:r w:rsidR="00AA3717">
              <w:rPr>
                <w:rFonts w:eastAsia="MS Mincho"/>
                <w:color w:val="FF0000"/>
                <w:sz w:val="22"/>
                <w:szCs w:val="22"/>
              </w:rPr>
              <w:t xml:space="preserve"> with ‘hands-on’ updates at least every 3 years</w:t>
            </w:r>
          </w:p>
          <w:p w14:paraId="36F2A242" w14:textId="77777777" w:rsidR="001E4BE3" w:rsidRPr="00912323" w:rsidRDefault="00C61B5C" w:rsidP="00B4515E">
            <w:pPr>
              <w:rPr>
                <w:rFonts w:eastAsia="MS Mincho"/>
                <w:sz w:val="22"/>
                <w:szCs w:val="22"/>
              </w:rPr>
            </w:pPr>
            <w:r>
              <w:rPr>
                <w:rFonts w:eastAsia="MS Mincho"/>
                <w:sz w:val="22"/>
                <w:szCs w:val="22"/>
              </w:rPr>
              <w:t xml:space="preserve">Child safe guarding is </w:t>
            </w:r>
            <w:r w:rsidR="001E4BE3" w:rsidRPr="00912323">
              <w:rPr>
                <w:rFonts w:eastAsia="MS Mincho"/>
                <w:sz w:val="22"/>
                <w:szCs w:val="22"/>
              </w:rPr>
              <w:t>over a three year period</w:t>
            </w:r>
            <w:r w:rsidR="00E00AA4">
              <w:rPr>
                <w:rFonts w:eastAsia="MS Mincho"/>
                <w:sz w:val="22"/>
                <w:szCs w:val="22"/>
              </w:rPr>
              <w:t xml:space="preserve">-aim to do something each year which can </w:t>
            </w:r>
            <w:proofErr w:type="gramStart"/>
            <w:r w:rsidR="00E00AA4">
              <w:rPr>
                <w:rFonts w:eastAsia="MS Mincho"/>
                <w:sz w:val="22"/>
                <w:szCs w:val="22"/>
              </w:rPr>
              <w:t>include :</w:t>
            </w:r>
            <w:proofErr w:type="gramEnd"/>
          </w:p>
          <w:p w14:paraId="15479725" w14:textId="77777777" w:rsidR="00C61B5C" w:rsidRDefault="001E4BE3" w:rsidP="00D039D2">
            <w:pPr>
              <w:widowControl w:val="0"/>
              <w:tabs>
                <w:tab w:val="left" w:pos="-31680"/>
              </w:tabs>
              <w:ind w:left="30" w:hanging="30"/>
              <w:rPr>
                <w:rFonts w:eastAsia="MS Mincho" w:cs="Arial"/>
                <w:sz w:val="22"/>
                <w:szCs w:val="22"/>
              </w:rPr>
            </w:pPr>
            <w:r w:rsidRPr="00E00AA4">
              <w:rPr>
                <w:rFonts w:eastAsia="MS Mincho" w:cs="Arial"/>
                <w:b/>
                <w:bCs/>
                <w:sz w:val="22"/>
                <w:szCs w:val="22"/>
              </w:rPr>
              <w:t>One module of e-learning (IT training)</w:t>
            </w:r>
            <w:r w:rsidR="00C61B5C">
              <w:rPr>
                <w:rFonts w:eastAsia="MS Mincho" w:cs="Arial"/>
                <w:sz w:val="22"/>
                <w:szCs w:val="22"/>
              </w:rPr>
              <w:t xml:space="preserve"> </w:t>
            </w:r>
            <w:r w:rsidRPr="00912323">
              <w:rPr>
                <w:rFonts w:eastAsia="MS Mincho" w:cs="Arial"/>
                <w:sz w:val="22"/>
                <w:szCs w:val="22"/>
              </w:rPr>
              <w:t xml:space="preserve">The following websites have suitable modules:  </w:t>
            </w:r>
          </w:p>
          <w:p w14:paraId="767E1FC2" w14:textId="77777777" w:rsidR="00C61B5C" w:rsidRDefault="006E7A37" w:rsidP="00C61B5C">
            <w:pPr>
              <w:widowControl w:val="0"/>
              <w:tabs>
                <w:tab w:val="left" w:pos="-31680"/>
              </w:tabs>
              <w:ind w:left="30" w:hanging="30"/>
              <w:rPr>
                <w:rFonts w:eastAsia="MS Mincho" w:cs="Arial"/>
                <w:bCs/>
                <w:sz w:val="22"/>
                <w:szCs w:val="22"/>
              </w:rPr>
            </w:pPr>
            <w:hyperlink r:id="rId13" w:history="1">
              <w:r w:rsidR="001E4BE3" w:rsidRPr="00666FDB">
                <w:rPr>
                  <w:rStyle w:val="Hyperlink"/>
                  <w:rFonts w:eastAsia="MS Mincho" w:cs="Arial"/>
                  <w:sz w:val="22"/>
                  <w:szCs w:val="22"/>
                </w:rPr>
                <w:t>www.learning.bmj.com</w:t>
              </w:r>
            </w:hyperlink>
            <w:r w:rsidR="001E4BE3" w:rsidRPr="00912323">
              <w:rPr>
                <w:rFonts w:eastAsia="MS Mincho" w:cs="Arial"/>
                <w:bCs/>
                <w:sz w:val="22"/>
                <w:szCs w:val="22"/>
              </w:rPr>
              <w:t xml:space="preserve">   </w:t>
            </w:r>
          </w:p>
          <w:p w14:paraId="5F9553F4" w14:textId="77777777" w:rsidR="00C61B5C" w:rsidRDefault="006E7A37" w:rsidP="00C61B5C">
            <w:pPr>
              <w:widowControl w:val="0"/>
              <w:tabs>
                <w:tab w:val="left" w:pos="-31680"/>
              </w:tabs>
              <w:ind w:left="30" w:hanging="30"/>
              <w:rPr>
                <w:rFonts w:eastAsia="MS Mincho" w:cs="Arial"/>
                <w:bCs/>
                <w:sz w:val="22"/>
                <w:szCs w:val="22"/>
              </w:rPr>
            </w:pPr>
            <w:hyperlink r:id="rId14" w:history="1">
              <w:r w:rsidR="001E4BE3" w:rsidRPr="00912323">
                <w:rPr>
                  <w:rStyle w:val="Hyperlink"/>
                  <w:rFonts w:eastAsia="MS Mincho" w:cs="Arial"/>
                  <w:sz w:val="22"/>
                  <w:szCs w:val="22"/>
                </w:rPr>
                <w:t>www.e-lfh.org.uk</w:t>
              </w:r>
            </w:hyperlink>
            <w:r w:rsidR="001E4BE3" w:rsidRPr="00912323">
              <w:rPr>
                <w:rFonts w:eastAsia="MS Mincho" w:cs="Arial"/>
                <w:bCs/>
                <w:sz w:val="22"/>
                <w:szCs w:val="22"/>
              </w:rPr>
              <w:t xml:space="preserve"> </w:t>
            </w:r>
          </w:p>
          <w:p w14:paraId="7EC2A8DB" w14:textId="77777777" w:rsidR="00C61B5C" w:rsidRPr="00912323" w:rsidRDefault="006E7A37" w:rsidP="00C61B5C">
            <w:pPr>
              <w:widowControl w:val="0"/>
              <w:tabs>
                <w:tab w:val="left" w:pos="-31680"/>
              </w:tabs>
              <w:ind w:left="30" w:hanging="30"/>
              <w:rPr>
                <w:rFonts w:eastAsia="MS Mincho" w:cs="Arial"/>
                <w:sz w:val="22"/>
                <w:szCs w:val="22"/>
              </w:rPr>
            </w:pPr>
            <w:hyperlink r:id="rId15" w:history="1">
              <w:r w:rsidR="001E4BE3" w:rsidRPr="00912323">
                <w:rPr>
                  <w:rStyle w:val="Hyperlink"/>
                  <w:rFonts w:eastAsia="MS Mincho" w:cs="Arial"/>
                  <w:sz w:val="22"/>
                  <w:szCs w:val="22"/>
                </w:rPr>
                <w:t>www.virtual-college.co.uk</w:t>
              </w:r>
            </w:hyperlink>
            <w:r w:rsidR="001E4BE3" w:rsidRPr="00912323">
              <w:rPr>
                <w:rFonts w:eastAsia="MS Mincho" w:cs="Arial"/>
                <w:sz w:val="22"/>
                <w:szCs w:val="22"/>
              </w:rPr>
              <w:t xml:space="preserve">  </w:t>
            </w:r>
          </w:p>
          <w:p w14:paraId="0CD4C502" w14:textId="77777777" w:rsidR="001E4BE3" w:rsidRPr="00912323" w:rsidRDefault="001E4BE3" w:rsidP="00D039D2">
            <w:pPr>
              <w:widowControl w:val="0"/>
              <w:ind w:firstLine="15"/>
              <w:jc w:val="both"/>
              <w:rPr>
                <w:rFonts w:eastAsia="MS Mincho" w:cs="Arial"/>
                <w:sz w:val="22"/>
                <w:szCs w:val="22"/>
              </w:rPr>
            </w:pPr>
            <w:r w:rsidRPr="00E00AA4">
              <w:rPr>
                <w:rFonts w:eastAsia="MS Mincho" w:cs="Arial"/>
                <w:b/>
                <w:bCs/>
                <w:sz w:val="22"/>
                <w:szCs w:val="22"/>
              </w:rPr>
              <w:t>One session of single-agency training</w:t>
            </w:r>
            <w:r w:rsidRPr="00912323">
              <w:rPr>
                <w:rFonts w:eastAsia="MS Mincho" w:cs="Arial"/>
                <w:bCs/>
                <w:sz w:val="22"/>
                <w:szCs w:val="22"/>
              </w:rPr>
              <w:t xml:space="preserve"> (SAT)</w:t>
            </w:r>
          </w:p>
          <w:p w14:paraId="5996A37C" w14:textId="77777777" w:rsidR="00905141" w:rsidRPr="00912323" w:rsidRDefault="001E4BE3" w:rsidP="00B4515E">
            <w:pPr>
              <w:rPr>
                <w:rFonts w:eastAsia="MS Mincho" w:cs="Arial"/>
                <w:sz w:val="22"/>
                <w:szCs w:val="22"/>
              </w:rPr>
            </w:pPr>
            <w:r w:rsidRPr="00912323">
              <w:rPr>
                <w:rFonts w:eastAsia="MS Mincho" w:cs="Arial"/>
                <w:sz w:val="22"/>
                <w:szCs w:val="22"/>
              </w:rPr>
              <w:t xml:space="preserve">This is often provided ‘in-house’ by the Named GP or Nurse for Child Protection visiting the practice and delivering training to the PHCT, but may also be accessed at other educational events </w:t>
            </w:r>
            <w:r w:rsidR="00C61B5C" w:rsidRPr="00912323">
              <w:rPr>
                <w:rFonts w:eastAsia="MS Mincho" w:cs="Arial"/>
                <w:sz w:val="22"/>
                <w:szCs w:val="22"/>
              </w:rPr>
              <w:t>e.g.</w:t>
            </w:r>
            <w:r w:rsidRPr="00912323">
              <w:rPr>
                <w:rFonts w:eastAsia="MS Mincho" w:cs="Arial"/>
                <w:sz w:val="22"/>
                <w:szCs w:val="22"/>
              </w:rPr>
              <w:t xml:space="preserve"> ‘timeouts’</w:t>
            </w:r>
            <w:r w:rsidR="00E00AA4">
              <w:rPr>
                <w:rFonts w:eastAsia="MS Mincho" w:cs="Arial"/>
                <w:sz w:val="22"/>
                <w:szCs w:val="22"/>
              </w:rPr>
              <w:t xml:space="preserve"> 0</w:t>
            </w:r>
            <w:r w:rsidR="00905141">
              <w:rPr>
                <w:rFonts w:eastAsia="MS Mincho" w:cs="Arial"/>
                <w:sz w:val="22"/>
                <w:szCs w:val="22"/>
              </w:rPr>
              <w:t xml:space="preserve">r NE Sessional GP Group events </w:t>
            </w:r>
          </w:p>
          <w:p w14:paraId="030AAA03" w14:textId="77777777" w:rsidR="001E4BE3" w:rsidRPr="00912323" w:rsidRDefault="001E4BE3" w:rsidP="00B4515E">
            <w:pPr>
              <w:rPr>
                <w:rFonts w:eastAsia="MS Mincho" w:cs="Arial"/>
                <w:sz w:val="22"/>
                <w:szCs w:val="22"/>
              </w:rPr>
            </w:pPr>
            <w:r w:rsidRPr="00E00AA4">
              <w:rPr>
                <w:rFonts w:eastAsia="MS Mincho" w:cs="Arial"/>
                <w:b/>
                <w:sz w:val="22"/>
                <w:szCs w:val="22"/>
              </w:rPr>
              <w:t>One session of multi-agency training</w:t>
            </w:r>
            <w:r w:rsidR="00C61B5C">
              <w:rPr>
                <w:rFonts w:eastAsia="MS Mincho" w:cs="Arial"/>
                <w:sz w:val="22"/>
                <w:szCs w:val="22"/>
              </w:rPr>
              <w:t>.</w:t>
            </w:r>
          </w:p>
          <w:p w14:paraId="4B28E006" w14:textId="77777777" w:rsidR="001E4BE3" w:rsidRDefault="001E4BE3" w:rsidP="00E00AA4">
            <w:pPr>
              <w:rPr>
                <w:rFonts w:eastAsia="MS Mincho" w:cs="Arial"/>
                <w:sz w:val="22"/>
                <w:szCs w:val="22"/>
              </w:rPr>
            </w:pPr>
            <w:proofErr w:type="gramStart"/>
            <w:r w:rsidRPr="00912323">
              <w:rPr>
                <w:rFonts w:eastAsia="MS Mincho" w:cs="Arial"/>
                <w:sz w:val="22"/>
                <w:szCs w:val="22"/>
              </w:rPr>
              <w:t>This is usually provided by the Local Safeguarding Children’s Board (LSCB) for the area in which the GP works</w:t>
            </w:r>
            <w:proofErr w:type="gramEnd"/>
            <w:r w:rsidRPr="00912323">
              <w:rPr>
                <w:rFonts w:eastAsia="MS Mincho" w:cs="Arial"/>
                <w:sz w:val="22"/>
                <w:szCs w:val="22"/>
              </w:rPr>
              <w:t>. Put this into your search engine followed by your local area to get details of courses</w:t>
            </w:r>
          </w:p>
          <w:p w14:paraId="7A272317" w14:textId="77777777" w:rsidR="00E00AA4" w:rsidRPr="00E00AA4" w:rsidRDefault="00E00AA4" w:rsidP="00E00AA4">
            <w:pPr>
              <w:rPr>
                <w:rFonts w:eastAsia="MS Mincho"/>
                <w:b/>
                <w:sz w:val="22"/>
                <w:szCs w:val="22"/>
              </w:rPr>
            </w:pPr>
            <w:r w:rsidRPr="00E00AA4">
              <w:rPr>
                <w:rFonts w:eastAsia="MS Mincho" w:cs="Arial"/>
                <w:b/>
                <w:sz w:val="22"/>
                <w:szCs w:val="22"/>
              </w:rPr>
              <w:t>Or other activities such as a safe-guarding case review or annual review of safe-guarding cases in the practice</w:t>
            </w:r>
          </w:p>
        </w:tc>
      </w:tr>
    </w:tbl>
    <w:p w14:paraId="4AA4CFC3" w14:textId="77777777" w:rsidR="001E4BE3" w:rsidRPr="00912323" w:rsidRDefault="001E4BE3" w:rsidP="005A5FD2">
      <w:pPr>
        <w:rPr>
          <w:sz w:val="22"/>
          <w:szCs w:val="22"/>
        </w:rPr>
      </w:pPr>
    </w:p>
    <w:p w14:paraId="2FC35830" w14:textId="77777777" w:rsidR="005750EE" w:rsidRDefault="005750EE" w:rsidP="00F36C9B">
      <w:pPr>
        <w:rPr>
          <w:rFonts w:cs="Arial"/>
          <w:sz w:val="22"/>
          <w:szCs w:val="22"/>
        </w:rPr>
      </w:pPr>
      <w:r>
        <w:rPr>
          <w:rFonts w:cs="Arial"/>
          <w:sz w:val="22"/>
          <w:szCs w:val="22"/>
        </w:rPr>
        <w:t>Document 1.16 on the HEE website gives updated guidance on Appraisal especially for Sessional GPs</w:t>
      </w:r>
    </w:p>
    <w:p w14:paraId="741AF5F0" w14:textId="77777777" w:rsidR="004F52FB" w:rsidRDefault="004F52FB" w:rsidP="00F36C9B">
      <w:pPr>
        <w:rPr>
          <w:rFonts w:cs="Arial"/>
          <w:sz w:val="22"/>
          <w:szCs w:val="22"/>
        </w:rPr>
      </w:pPr>
    </w:p>
    <w:p w14:paraId="4959E37C" w14:textId="77777777" w:rsidR="004F52FB" w:rsidRPr="004F52FB" w:rsidRDefault="004F52FB" w:rsidP="00F36C9B">
      <w:pPr>
        <w:rPr>
          <w:rFonts w:cs="Arial"/>
          <w:b/>
          <w:sz w:val="22"/>
          <w:szCs w:val="22"/>
        </w:rPr>
      </w:pPr>
    </w:p>
    <w:p w14:paraId="1878EA16" w14:textId="77777777" w:rsidR="00AF3198" w:rsidRDefault="00AF3198" w:rsidP="00AF3198">
      <w:pPr>
        <w:jc w:val="center"/>
        <w:rPr>
          <w:rFonts w:cs="Arial"/>
          <w:b/>
          <w:sz w:val="22"/>
          <w:szCs w:val="22"/>
        </w:rPr>
      </w:pPr>
      <w:r>
        <w:rPr>
          <w:rFonts w:cs="Arial"/>
          <w:b/>
          <w:sz w:val="22"/>
          <w:szCs w:val="22"/>
        </w:rPr>
        <w:t>CORE CONTACTS</w:t>
      </w:r>
    </w:p>
    <w:p w14:paraId="71B8FFE4" w14:textId="77777777" w:rsidR="00AF3198" w:rsidRDefault="00AF3198" w:rsidP="00AF3198">
      <w:pPr>
        <w:jc w:val="center"/>
        <w:rPr>
          <w:rFonts w:cs="Arial"/>
          <w:b/>
          <w:sz w:val="22"/>
          <w:szCs w:val="22"/>
        </w:rPr>
      </w:pPr>
    </w:p>
    <w:tbl>
      <w:tblPr>
        <w:tblStyle w:val="TableGrid"/>
        <w:tblW w:w="0" w:type="auto"/>
        <w:tblLook w:val="04A0" w:firstRow="1" w:lastRow="0" w:firstColumn="1" w:lastColumn="0" w:noHBand="0" w:noVBand="1"/>
      </w:tblPr>
      <w:tblGrid>
        <w:gridCol w:w="2901"/>
        <w:gridCol w:w="2736"/>
        <w:gridCol w:w="1911"/>
        <w:gridCol w:w="3300"/>
      </w:tblGrid>
      <w:tr w:rsidR="006E7A37" w14:paraId="5773E609" w14:textId="6818639F" w:rsidTr="006E7A37">
        <w:trPr>
          <w:ins w:id="0" w:author="Di Jelley" w:date="2016-04-20T20:47:00Z"/>
        </w:trPr>
        <w:tc>
          <w:tcPr>
            <w:tcW w:w="0" w:type="auto"/>
          </w:tcPr>
          <w:p w14:paraId="030606E9" w14:textId="0685C53B" w:rsidR="006E7A37" w:rsidRDefault="006E7A37" w:rsidP="00AF3198">
            <w:pPr>
              <w:jc w:val="center"/>
              <w:rPr>
                <w:ins w:id="1" w:author="Di Jelley" w:date="2016-04-20T20:47:00Z"/>
                <w:rFonts w:cs="Arial"/>
                <w:b/>
                <w:sz w:val="22"/>
                <w:szCs w:val="22"/>
              </w:rPr>
            </w:pPr>
            <w:ins w:id="2" w:author="Di Jelley" w:date="2016-04-20T20:47:00Z">
              <w:r>
                <w:rPr>
                  <w:rFonts w:cs="Arial"/>
                  <w:b/>
                  <w:sz w:val="22"/>
                  <w:szCs w:val="22"/>
                </w:rPr>
                <w:t>Post</w:t>
              </w:r>
            </w:ins>
          </w:p>
        </w:tc>
        <w:tc>
          <w:tcPr>
            <w:tcW w:w="2736" w:type="dxa"/>
          </w:tcPr>
          <w:p w14:paraId="1943BB1D" w14:textId="470ABBC6" w:rsidR="006E7A37" w:rsidRDefault="006E7A37" w:rsidP="00AF3198">
            <w:pPr>
              <w:jc w:val="center"/>
              <w:rPr>
                <w:ins w:id="3" w:author="Di Jelley" w:date="2016-04-20T20:47:00Z"/>
                <w:rFonts w:cs="Arial"/>
                <w:b/>
                <w:sz w:val="22"/>
                <w:szCs w:val="22"/>
              </w:rPr>
            </w:pPr>
            <w:r>
              <w:rPr>
                <w:rFonts w:cs="Arial"/>
                <w:b/>
                <w:sz w:val="22"/>
                <w:szCs w:val="22"/>
              </w:rPr>
              <w:t>Area</w:t>
            </w:r>
          </w:p>
        </w:tc>
        <w:tc>
          <w:tcPr>
            <w:tcW w:w="1911" w:type="dxa"/>
          </w:tcPr>
          <w:p w14:paraId="566E104B" w14:textId="2F2A7F93" w:rsidR="006E7A37" w:rsidRDefault="006E7A37" w:rsidP="00AF3198">
            <w:pPr>
              <w:jc w:val="center"/>
              <w:rPr>
                <w:ins w:id="4" w:author="Di Jelley" w:date="2016-04-20T20:47:00Z"/>
                <w:rFonts w:cs="Arial"/>
                <w:b/>
                <w:sz w:val="22"/>
                <w:szCs w:val="22"/>
              </w:rPr>
            </w:pPr>
            <w:r>
              <w:rPr>
                <w:rFonts w:cs="Arial"/>
                <w:b/>
                <w:sz w:val="22"/>
                <w:szCs w:val="22"/>
              </w:rPr>
              <w:t>Name</w:t>
            </w:r>
          </w:p>
        </w:tc>
        <w:tc>
          <w:tcPr>
            <w:tcW w:w="0" w:type="auto"/>
          </w:tcPr>
          <w:p w14:paraId="0AB2BFA7" w14:textId="5EDA375A" w:rsidR="006E7A37" w:rsidRDefault="006E7A37" w:rsidP="00AF3198">
            <w:pPr>
              <w:jc w:val="center"/>
              <w:rPr>
                <w:rFonts w:cs="Arial"/>
                <w:b/>
                <w:sz w:val="22"/>
                <w:szCs w:val="22"/>
              </w:rPr>
            </w:pPr>
            <w:r>
              <w:rPr>
                <w:rFonts w:cs="Arial"/>
                <w:b/>
                <w:sz w:val="22"/>
                <w:szCs w:val="22"/>
              </w:rPr>
              <w:t xml:space="preserve">Contact details </w:t>
            </w:r>
          </w:p>
        </w:tc>
      </w:tr>
      <w:tr w:rsidR="006E7A37" w14:paraId="48E20A7E" w14:textId="066F2AEF" w:rsidTr="006E7A37">
        <w:trPr>
          <w:ins w:id="5" w:author="Di Jelley" w:date="2016-04-20T20:47:00Z"/>
        </w:trPr>
        <w:tc>
          <w:tcPr>
            <w:tcW w:w="0" w:type="auto"/>
          </w:tcPr>
          <w:p w14:paraId="3A7077B3" w14:textId="3455F5DA" w:rsidR="006E7A37" w:rsidRPr="006E7A37" w:rsidRDefault="000D15EB" w:rsidP="006E7A37">
            <w:pPr>
              <w:jc w:val="center"/>
              <w:rPr>
                <w:rFonts w:cs="Arial"/>
                <w:sz w:val="22"/>
                <w:szCs w:val="22"/>
              </w:rPr>
            </w:pPr>
            <w:r>
              <w:rPr>
                <w:rFonts w:cs="Arial"/>
                <w:sz w:val="22"/>
                <w:szCs w:val="22"/>
              </w:rPr>
              <w:t>M</w:t>
            </w:r>
            <w:r w:rsidR="006E7A37" w:rsidRPr="006E7A37">
              <w:rPr>
                <w:rFonts w:cs="Arial"/>
                <w:sz w:val="22"/>
                <w:szCs w:val="22"/>
              </w:rPr>
              <w:t xml:space="preserve">edical Director and </w:t>
            </w:r>
          </w:p>
          <w:p w14:paraId="144CCA7A" w14:textId="60C585A8" w:rsidR="006E7A37" w:rsidRPr="006E7A37" w:rsidRDefault="000D15EB" w:rsidP="000D15EB">
            <w:pPr>
              <w:rPr>
                <w:ins w:id="6" w:author="Di Jelley" w:date="2016-04-20T20:47:00Z"/>
                <w:rFonts w:cs="Arial"/>
                <w:sz w:val="22"/>
                <w:szCs w:val="22"/>
              </w:rPr>
            </w:pPr>
            <w:r w:rsidRPr="000D15EB">
              <w:rPr>
                <w:rFonts w:cs="Arial"/>
                <w:b/>
                <w:sz w:val="32"/>
                <w:szCs w:val="32"/>
              </w:rPr>
              <w:t>*</w:t>
            </w:r>
            <w:r>
              <w:rPr>
                <w:rFonts w:cs="Arial"/>
                <w:sz w:val="22"/>
                <w:szCs w:val="22"/>
              </w:rPr>
              <w:t xml:space="preserve">    </w:t>
            </w:r>
            <w:r w:rsidR="006E7A37" w:rsidRPr="006E7A37">
              <w:rPr>
                <w:rFonts w:cs="Arial"/>
                <w:sz w:val="22"/>
                <w:szCs w:val="22"/>
              </w:rPr>
              <w:t>Responsible Officer</w:t>
            </w:r>
          </w:p>
        </w:tc>
        <w:tc>
          <w:tcPr>
            <w:tcW w:w="2736" w:type="dxa"/>
          </w:tcPr>
          <w:p w14:paraId="610070AD" w14:textId="22B6DFBD" w:rsidR="006E7A37" w:rsidRPr="006E7A37" w:rsidRDefault="006E7A37" w:rsidP="00AF3198">
            <w:pPr>
              <w:jc w:val="center"/>
              <w:rPr>
                <w:ins w:id="7" w:author="Di Jelley" w:date="2016-04-20T20:47:00Z"/>
                <w:rFonts w:cs="Arial"/>
                <w:sz w:val="22"/>
                <w:szCs w:val="22"/>
              </w:rPr>
            </w:pPr>
            <w:r w:rsidRPr="006E7A37">
              <w:rPr>
                <w:rFonts w:cs="Arial"/>
                <w:sz w:val="22"/>
                <w:szCs w:val="22"/>
              </w:rPr>
              <w:t>NHSE Cumbria and NE</w:t>
            </w:r>
          </w:p>
        </w:tc>
        <w:tc>
          <w:tcPr>
            <w:tcW w:w="1911" w:type="dxa"/>
          </w:tcPr>
          <w:p w14:paraId="68EF8C30" w14:textId="7B3B916B" w:rsidR="006E7A37" w:rsidRPr="006E7A37" w:rsidRDefault="006E7A37" w:rsidP="00AF3198">
            <w:pPr>
              <w:jc w:val="center"/>
              <w:rPr>
                <w:ins w:id="8" w:author="Di Jelley" w:date="2016-04-20T20:47:00Z"/>
                <w:rFonts w:cs="Arial"/>
                <w:sz w:val="22"/>
                <w:szCs w:val="22"/>
              </w:rPr>
            </w:pPr>
            <w:r>
              <w:rPr>
                <w:rFonts w:cs="Arial"/>
                <w:sz w:val="22"/>
                <w:szCs w:val="22"/>
              </w:rPr>
              <w:t xml:space="preserve">Dr </w:t>
            </w:r>
            <w:r w:rsidRPr="006E7A37">
              <w:rPr>
                <w:rFonts w:cs="Arial"/>
                <w:sz w:val="22"/>
                <w:szCs w:val="22"/>
              </w:rPr>
              <w:t>Craig Melrose</w:t>
            </w:r>
          </w:p>
        </w:tc>
        <w:tc>
          <w:tcPr>
            <w:tcW w:w="0" w:type="auto"/>
          </w:tcPr>
          <w:p w14:paraId="71CECE51" w14:textId="6E11EEBF" w:rsidR="006E7A37" w:rsidRDefault="006E7A37" w:rsidP="00AF3198">
            <w:pPr>
              <w:jc w:val="center"/>
              <w:rPr>
                <w:rFonts w:cs="Arial"/>
                <w:b/>
                <w:sz w:val="22"/>
                <w:szCs w:val="22"/>
              </w:rPr>
            </w:pPr>
            <w:r>
              <w:fldChar w:fldCharType="begin"/>
            </w:r>
            <w:r>
              <w:instrText xml:space="preserve"> HYPERLINK "mailto:C.Melrose@nhs.net" </w:instrText>
            </w:r>
            <w:r>
              <w:fldChar w:fldCharType="separate"/>
            </w:r>
            <w:r w:rsidRPr="00FA7822">
              <w:rPr>
                <w:rStyle w:val="Hyperlink"/>
                <w:rFonts w:cs="Arial"/>
                <w:sz w:val="20"/>
                <w:szCs w:val="20"/>
                <w:lang w:eastAsia="en-GB"/>
              </w:rPr>
              <w:t>C.Melrose@nhs.net</w:t>
            </w:r>
            <w:r>
              <w:rPr>
                <w:rStyle w:val="Hyperlink"/>
                <w:rFonts w:cs="Arial"/>
                <w:sz w:val="20"/>
                <w:szCs w:val="20"/>
                <w:lang w:eastAsia="en-GB"/>
              </w:rPr>
              <w:fldChar w:fldCharType="end"/>
            </w:r>
          </w:p>
        </w:tc>
      </w:tr>
      <w:tr w:rsidR="006E7A37" w14:paraId="647B1817" w14:textId="25CDDBCF" w:rsidTr="006E7A37">
        <w:trPr>
          <w:ins w:id="9" w:author="Di Jelley" w:date="2016-04-20T20:47:00Z"/>
        </w:trPr>
        <w:tc>
          <w:tcPr>
            <w:tcW w:w="0" w:type="auto"/>
          </w:tcPr>
          <w:p w14:paraId="22B963AF" w14:textId="14A57997" w:rsidR="006E7A37" w:rsidRPr="006E7A37" w:rsidRDefault="000D15EB" w:rsidP="000D15EB">
            <w:pPr>
              <w:rPr>
                <w:ins w:id="10" w:author="Di Jelley" w:date="2016-04-20T20:47:00Z"/>
                <w:rFonts w:cs="Arial"/>
                <w:sz w:val="22"/>
                <w:szCs w:val="22"/>
              </w:rPr>
            </w:pPr>
            <w:r>
              <w:rPr>
                <w:rFonts w:cs="Arial"/>
                <w:sz w:val="22"/>
                <w:szCs w:val="22"/>
              </w:rPr>
              <w:t xml:space="preserve">     </w:t>
            </w:r>
            <w:r w:rsidR="006E7A37" w:rsidRPr="006E7A37">
              <w:rPr>
                <w:rFonts w:cs="Arial"/>
                <w:sz w:val="22"/>
                <w:szCs w:val="22"/>
              </w:rPr>
              <w:t>Deputy MD and RO</w:t>
            </w:r>
          </w:p>
        </w:tc>
        <w:tc>
          <w:tcPr>
            <w:tcW w:w="2736" w:type="dxa"/>
          </w:tcPr>
          <w:p w14:paraId="3D31F73B" w14:textId="050A14FF" w:rsidR="006E7A37" w:rsidRDefault="006E7A37" w:rsidP="006E7A37">
            <w:pPr>
              <w:jc w:val="center"/>
              <w:rPr>
                <w:ins w:id="11" w:author="Di Jelley" w:date="2016-04-20T20:47:00Z"/>
                <w:rFonts w:cs="Arial"/>
                <w:b/>
                <w:sz w:val="22"/>
                <w:szCs w:val="22"/>
              </w:rPr>
            </w:pPr>
            <w:r w:rsidRPr="00506882">
              <w:rPr>
                <w:rFonts w:cs="Arial"/>
                <w:sz w:val="20"/>
                <w:szCs w:val="20"/>
              </w:rPr>
              <w:t xml:space="preserve">Northumberland and Tyne and Wear </w:t>
            </w:r>
          </w:p>
        </w:tc>
        <w:tc>
          <w:tcPr>
            <w:tcW w:w="1911" w:type="dxa"/>
          </w:tcPr>
          <w:p w14:paraId="40E6774A" w14:textId="5BD4AD66" w:rsidR="006E7A37" w:rsidRDefault="006E7A37" w:rsidP="006E7A37">
            <w:pPr>
              <w:jc w:val="center"/>
              <w:rPr>
                <w:ins w:id="12" w:author="Di Jelley" w:date="2016-04-20T20:47:00Z"/>
                <w:rFonts w:cs="Arial"/>
                <w:b/>
                <w:sz w:val="22"/>
                <w:szCs w:val="22"/>
              </w:rPr>
            </w:pPr>
            <w:r w:rsidRPr="00506882">
              <w:rPr>
                <w:rFonts w:cs="Arial"/>
                <w:sz w:val="20"/>
                <w:szCs w:val="20"/>
              </w:rPr>
              <w:t xml:space="preserve">Dr Tim Butler </w:t>
            </w:r>
          </w:p>
        </w:tc>
        <w:tc>
          <w:tcPr>
            <w:tcW w:w="0" w:type="auto"/>
          </w:tcPr>
          <w:p w14:paraId="65765AB4" w14:textId="090CF9CD" w:rsidR="006E7A37" w:rsidRDefault="006E7A37" w:rsidP="00AF3198">
            <w:pPr>
              <w:jc w:val="center"/>
              <w:rPr>
                <w:rFonts w:cs="Arial"/>
                <w:b/>
                <w:sz w:val="22"/>
                <w:szCs w:val="22"/>
              </w:rPr>
            </w:pPr>
            <w:r w:rsidRPr="00506882">
              <w:fldChar w:fldCharType="begin"/>
            </w:r>
            <w:r w:rsidRPr="00506882">
              <w:instrText xml:space="preserve"> HYPERLINK "mailto:TimButler@nhs.net" </w:instrText>
            </w:r>
            <w:r w:rsidRPr="00506882">
              <w:fldChar w:fldCharType="separate"/>
            </w:r>
            <w:r w:rsidRPr="00506882">
              <w:rPr>
                <w:rStyle w:val="Hyperlink"/>
                <w:rFonts w:cs="Arial"/>
                <w:sz w:val="20"/>
                <w:szCs w:val="20"/>
                <w:lang w:eastAsia="en-GB"/>
              </w:rPr>
              <w:t>TimButler@nhs.net</w:t>
            </w:r>
            <w:r w:rsidRPr="00506882">
              <w:rPr>
                <w:rStyle w:val="Hyperlink"/>
                <w:rFonts w:cs="Arial"/>
                <w:sz w:val="20"/>
                <w:szCs w:val="20"/>
                <w:lang w:eastAsia="en-GB"/>
              </w:rPr>
              <w:fldChar w:fldCharType="end"/>
            </w:r>
          </w:p>
        </w:tc>
      </w:tr>
      <w:tr w:rsidR="006E7A37" w14:paraId="1A7E050F" w14:textId="0882A8AD" w:rsidTr="006E7A37">
        <w:trPr>
          <w:ins w:id="13" w:author="Di Jelley" w:date="2016-04-20T20:47:00Z"/>
        </w:trPr>
        <w:tc>
          <w:tcPr>
            <w:tcW w:w="0" w:type="auto"/>
          </w:tcPr>
          <w:p w14:paraId="61580BC3" w14:textId="2B365D7D" w:rsidR="006E7A37" w:rsidRDefault="000D15EB" w:rsidP="000D15EB">
            <w:pPr>
              <w:rPr>
                <w:ins w:id="14" w:author="Di Jelley" w:date="2016-04-20T20:47:00Z"/>
                <w:rFonts w:cs="Arial"/>
                <w:b/>
                <w:sz w:val="22"/>
                <w:szCs w:val="22"/>
              </w:rPr>
            </w:pPr>
            <w:r w:rsidRPr="000D15EB">
              <w:rPr>
                <w:rFonts w:cs="Arial"/>
                <w:b/>
                <w:sz w:val="32"/>
                <w:szCs w:val="32"/>
              </w:rPr>
              <w:t>*</w:t>
            </w:r>
            <w:r>
              <w:rPr>
                <w:rFonts w:cs="Arial"/>
                <w:sz w:val="22"/>
                <w:szCs w:val="22"/>
              </w:rPr>
              <w:t xml:space="preserve">    </w:t>
            </w:r>
            <w:r w:rsidR="006E7A37" w:rsidRPr="006E7A37">
              <w:rPr>
                <w:rFonts w:cs="Arial"/>
                <w:sz w:val="22"/>
                <w:szCs w:val="22"/>
              </w:rPr>
              <w:t>Deputy MD and RO</w:t>
            </w:r>
          </w:p>
        </w:tc>
        <w:tc>
          <w:tcPr>
            <w:tcW w:w="2736" w:type="dxa"/>
          </w:tcPr>
          <w:p w14:paraId="09C816C7" w14:textId="7E75AD6E" w:rsidR="006E7A37" w:rsidRDefault="006E7A37" w:rsidP="00AF3198">
            <w:pPr>
              <w:jc w:val="center"/>
              <w:rPr>
                <w:ins w:id="15" w:author="Di Jelley" w:date="2016-04-20T20:47:00Z"/>
                <w:rFonts w:cs="Arial"/>
                <w:b/>
                <w:sz w:val="22"/>
                <w:szCs w:val="22"/>
              </w:rPr>
            </w:pPr>
            <w:proofErr w:type="gramStart"/>
            <w:r>
              <w:rPr>
                <w:rFonts w:cs="Arial"/>
                <w:sz w:val="20"/>
                <w:szCs w:val="20"/>
              </w:rPr>
              <w:t>Cumbria ,</w:t>
            </w:r>
            <w:r w:rsidRPr="00FA7822">
              <w:rPr>
                <w:rFonts w:cs="Arial"/>
                <w:sz w:val="20"/>
                <w:szCs w:val="20"/>
              </w:rPr>
              <w:t>Durham</w:t>
            </w:r>
            <w:proofErr w:type="gramEnd"/>
            <w:r w:rsidRPr="00FA7822">
              <w:rPr>
                <w:rFonts w:cs="Arial"/>
                <w:sz w:val="20"/>
                <w:szCs w:val="20"/>
              </w:rPr>
              <w:t xml:space="preserve"> Darlington and Tees</w:t>
            </w:r>
          </w:p>
        </w:tc>
        <w:tc>
          <w:tcPr>
            <w:tcW w:w="1911" w:type="dxa"/>
          </w:tcPr>
          <w:p w14:paraId="5C1E8916" w14:textId="31CE2BCA" w:rsidR="006E7A37" w:rsidRDefault="006E7A37" w:rsidP="006E7A37">
            <w:pPr>
              <w:jc w:val="center"/>
              <w:rPr>
                <w:ins w:id="16" w:author="Di Jelley" w:date="2016-04-20T20:47:00Z"/>
                <w:rFonts w:cs="Arial"/>
                <w:b/>
                <w:sz w:val="22"/>
                <w:szCs w:val="22"/>
              </w:rPr>
            </w:pPr>
            <w:r w:rsidRPr="00B11946">
              <w:rPr>
                <w:rFonts w:cs="Arial"/>
                <w:sz w:val="20"/>
                <w:szCs w:val="20"/>
              </w:rPr>
              <w:t xml:space="preserve">Dr Jonathan Slade </w:t>
            </w:r>
          </w:p>
        </w:tc>
        <w:tc>
          <w:tcPr>
            <w:tcW w:w="0" w:type="auto"/>
          </w:tcPr>
          <w:p w14:paraId="178D9CF0" w14:textId="4D72B48E" w:rsidR="006E7A37" w:rsidRDefault="006E7A37" w:rsidP="00AF3198">
            <w:pPr>
              <w:jc w:val="center"/>
              <w:rPr>
                <w:rFonts w:cs="Arial"/>
                <w:b/>
                <w:sz w:val="22"/>
                <w:szCs w:val="22"/>
              </w:rPr>
            </w:pPr>
            <w:r w:rsidRPr="00B11946">
              <w:fldChar w:fldCharType="begin"/>
            </w:r>
            <w:r w:rsidRPr="00B11946">
              <w:instrText xml:space="preserve"> HYPERLINK "mailto:Jonathan.Slade@nhs.net" </w:instrText>
            </w:r>
            <w:r w:rsidRPr="00B11946">
              <w:fldChar w:fldCharType="separate"/>
            </w:r>
            <w:r w:rsidRPr="00B11946">
              <w:rPr>
                <w:rStyle w:val="Hyperlink"/>
                <w:rFonts w:cs="Arial"/>
                <w:sz w:val="20"/>
                <w:szCs w:val="20"/>
                <w:lang w:eastAsia="en-GB"/>
              </w:rPr>
              <w:t>Jonathan.Slade@nhs.net</w:t>
            </w:r>
            <w:r w:rsidRPr="00B11946">
              <w:rPr>
                <w:rStyle w:val="Hyperlink"/>
                <w:rFonts w:cs="Arial"/>
                <w:sz w:val="20"/>
                <w:szCs w:val="20"/>
                <w:lang w:eastAsia="en-GB"/>
              </w:rPr>
              <w:fldChar w:fldCharType="end"/>
            </w:r>
          </w:p>
        </w:tc>
      </w:tr>
      <w:tr w:rsidR="006E7A37" w14:paraId="37A60C9D" w14:textId="2ECA5D7C" w:rsidTr="006E7A37">
        <w:trPr>
          <w:ins w:id="17" w:author="Di Jelley" w:date="2016-04-20T20:47:00Z"/>
        </w:trPr>
        <w:tc>
          <w:tcPr>
            <w:tcW w:w="0" w:type="auto"/>
          </w:tcPr>
          <w:p w14:paraId="6F94D1C9" w14:textId="1C7E34D9" w:rsidR="006E7A37" w:rsidRDefault="006E7A37" w:rsidP="00AF3198">
            <w:pPr>
              <w:jc w:val="center"/>
              <w:rPr>
                <w:ins w:id="18" w:author="Di Jelley" w:date="2016-04-20T20:47:00Z"/>
                <w:rFonts w:cs="Arial"/>
                <w:b/>
                <w:sz w:val="22"/>
                <w:szCs w:val="22"/>
              </w:rPr>
            </w:pPr>
            <w:r>
              <w:rPr>
                <w:rStyle w:val="Hyperlink"/>
                <w:rFonts w:cs="Arial"/>
                <w:color w:val="000000"/>
                <w:sz w:val="20"/>
                <w:szCs w:val="20"/>
                <w:u w:val="none"/>
                <w:lang w:eastAsia="en-GB"/>
              </w:rPr>
              <w:t xml:space="preserve">Clinical lead for appraisal and </w:t>
            </w:r>
            <w:proofErr w:type="gramStart"/>
            <w:r>
              <w:rPr>
                <w:rStyle w:val="Hyperlink"/>
                <w:rFonts w:cs="Arial"/>
                <w:color w:val="000000"/>
                <w:sz w:val="20"/>
                <w:szCs w:val="20"/>
                <w:u w:val="none"/>
                <w:lang w:eastAsia="en-GB"/>
              </w:rPr>
              <w:t xml:space="preserve">revalidation   </w:t>
            </w:r>
            <w:proofErr w:type="gramEnd"/>
          </w:p>
        </w:tc>
        <w:tc>
          <w:tcPr>
            <w:tcW w:w="2736" w:type="dxa"/>
          </w:tcPr>
          <w:p w14:paraId="3B40F4D8" w14:textId="35B5B25A" w:rsidR="006E7A37" w:rsidRDefault="006E7A37" w:rsidP="00AF3198">
            <w:pPr>
              <w:jc w:val="center"/>
              <w:rPr>
                <w:ins w:id="19" w:author="Di Jelley" w:date="2016-04-20T20:47:00Z"/>
                <w:rFonts w:cs="Arial"/>
                <w:b/>
                <w:sz w:val="22"/>
                <w:szCs w:val="22"/>
              </w:rPr>
            </w:pPr>
            <w:r w:rsidRPr="006E7A37">
              <w:rPr>
                <w:rFonts w:cs="Arial"/>
                <w:sz w:val="22"/>
                <w:szCs w:val="22"/>
              </w:rPr>
              <w:t>NHSE Cumbria and NE</w:t>
            </w:r>
          </w:p>
        </w:tc>
        <w:tc>
          <w:tcPr>
            <w:tcW w:w="1911" w:type="dxa"/>
          </w:tcPr>
          <w:p w14:paraId="45FDE0CE" w14:textId="1688052F" w:rsidR="006E7A37" w:rsidRPr="006E7A37" w:rsidRDefault="006E7A37" w:rsidP="00AF3198">
            <w:pPr>
              <w:jc w:val="center"/>
              <w:rPr>
                <w:ins w:id="20" w:author="Di Jelley" w:date="2016-04-20T20:47:00Z"/>
                <w:rFonts w:cs="Arial"/>
                <w:sz w:val="22"/>
                <w:szCs w:val="22"/>
              </w:rPr>
            </w:pPr>
            <w:r w:rsidRPr="006E7A37">
              <w:rPr>
                <w:rFonts w:cs="Arial"/>
                <w:sz w:val="22"/>
                <w:szCs w:val="22"/>
              </w:rPr>
              <w:t>Dr Di Jelley</w:t>
            </w:r>
          </w:p>
        </w:tc>
        <w:tc>
          <w:tcPr>
            <w:tcW w:w="0" w:type="auto"/>
          </w:tcPr>
          <w:p w14:paraId="36D1ADED" w14:textId="77777777" w:rsidR="006E7A37" w:rsidRDefault="006E7A37" w:rsidP="006E7A37">
            <w:pPr>
              <w:autoSpaceDE w:val="0"/>
              <w:autoSpaceDN w:val="0"/>
              <w:adjustRightInd w:val="0"/>
              <w:rPr>
                <w:rStyle w:val="Hyperlink"/>
                <w:rFonts w:cs="Arial"/>
                <w:color w:val="000000"/>
                <w:sz w:val="20"/>
                <w:szCs w:val="20"/>
                <w:u w:val="none"/>
                <w:lang w:eastAsia="en-GB"/>
              </w:rPr>
            </w:pPr>
            <w:proofErr w:type="spellStart"/>
            <w:proofErr w:type="gramStart"/>
            <w:r>
              <w:rPr>
                <w:rStyle w:val="Hyperlink"/>
                <w:rFonts w:cs="Arial"/>
                <w:color w:val="000000"/>
                <w:sz w:val="20"/>
                <w:szCs w:val="20"/>
                <w:u w:val="none"/>
                <w:lang w:eastAsia="en-GB"/>
              </w:rPr>
              <w:t>di.jelley</w:t>
            </w:r>
            <w:proofErr w:type="spellEnd"/>
            <w:proofErr w:type="gramEnd"/>
            <w:r>
              <w:rPr>
                <w:rStyle w:val="Hyperlink"/>
                <w:rFonts w:cs="Arial"/>
                <w:color w:val="000000"/>
                <w:sz w:val="20"/>
                <w:szCs w:val="20"/>
                <w:u w:val="none"/>
                <w:lang w:eastAsia="en-GB"/>
              </w:rPr>
              <w:t xml:space="preserve"> @nhs.net </w:t>
            </w:r>
          </w:p>
          <w:p w14:paraId="24711DAA" w14:textId="77777777" w:rsidR="006E7A37" w:rsidRDefault="006E7A37" w:rsidP="00AF3198">
            <w:pPr>
              <w:jc w:val="center"/>
              <w:rPr>
                <w:rFonts w:cs="Arial"/>
                <w:b/>
                <w:sz w:val="22"/>
                <w:szCs w:val="22"/>
              </w:rPr>
            </w:pPr>
          </w:p>
        </w:tc>
      </w:tr>
      <w:tr w:rsidR="006E7A37" w14:paraId="5BD49C87" w14:textId="228BBE67" w:rsidTr="006E7A37">
        <w:trPr>
          <w:ins w:id="21" w:author="Di Jelley" w:date="2016-04-20T20:47:00Z"/>
        </w:trPr>
        <w:tc>
          <w:tcPr>
            <w:tcW w:w="0" w:type="auto"/>
          </w:tcPr>
          <w:p w14:paraId="783EAB56" w14:textId="42434084" w:rsidR="006E7A37" w:rsidRDefault="006E7A37" w:rsidP="00AF3198">
            <w:pPr>
              <w:jc w:val="center"/>
              <w:rPr>
                <w:ins w:id="22" w:author="Di Jelley" w:date="2016-04-20T20:47:00Z"/>
                <w:rFonts w:cs="Arial"/>
                <w:b/>
                <w:sz w:val="22"/>
                <w:szCs w:val="22"/>
              </w:rPr>
            </w:pPr>
            <w:r>
              <w:rPr>
                <w:rStyle w:val="Hyperlink"/>
                <w:rFonts w:cs="Arial"/>
                <w:color w:val="000000"/>
                <w:sz w:val="20"/>
                <w:szCs w:val="20"/>
                <w:u w:val="none"/>
                <w:lang w:eastAsia="en-GB"/>
              </w:rPr>
              <w:t>Admin Team</w:t>
            </w:r>
          </w:p>
        </w:tc>
        <w:tc>
          <w:tcPr>
            <w:tcW w:w="2736" w:type="dxa"/>
          </w:tcPr>
          <w:p w14:paraId="17400D50" w14:textId="58A11548" w:rsidR="006E7A37" w:rsidRDefault="006E7A37" w:rsidP="00AF3198">
            <w:pPr>
              <w:jc w:val="center"/>
              <w:rPr>
                <w:ins w:id="23" w:author="Di Jelley" w:date="2016-04-20T20:47:00Z"/>
                <w:rFonts w:cs="Arial"/>
                <w:b/>
                <w:sz w:val="22"/>
                <w:szCs w:val="22"/>
              </w:rPr>
            </w:pPr>
            <w:r w:rsidRPr="006E7A37">
              <w:rPr>
                <w:rFonts w:cs="Arial"/>
                <w:sz w:val="22"/>
                <w:szCs w:val="22"/>
              </w:rPr>
              <w:t>NHSE Cumbria and NE</w:t>
            </w:r>
          </w:p>
        </w:tc>
        <w:tc>
          <w:tcPr>
            <w:tcW w:w="1911" w:type="dxa"/>
          </w:tcPr>
          <w:p w14:paraId="36BA57CE" w14:textId="77777777" w:rsidR="006E7A37" w:rsidRPr="006E7A37" w:rsidRDefault="006E7A37" w:rsidP="00AF3198">
            <w:pPr>
              <w:jc w:val="center"/>
              <w:rPr>
                <w:rFonts w:cs="Arial"/>
                <w:sz w:val="22"/>
                <w:szCs w:val="22"/>
              </w:rPr>
            </w:pPr>
            <w:r w:rsidRPr="006E7A37">
              <w:rPr>
                <w:rFonts w:cs="Arial"/>
                <w:sz w:val="22"/>
                <w:szCs w:val="22"/>
              </w:rPr>
              <w:t>Wendy Hooper</w:t>
            </w:r>
          </w:p>
          <w:p w14:paraId="0F4B6E56" w14:textId="473C6580" w:rsidR="006E7A37" w:rsidRDefault="006E7A37" w:rsidP="00AF3198">
            <w:pPr>
              <w:jc w:val="center"/>
              <w:rPr>
                <w:ins w:id="24" w:author="Di Jelley" w:date="2016-04-20T20:47:00Z"/>
                <w:rFonts w:cs="Arial"/>
                <w:b/>
                <w:sz w:val="22"/>
                <w:szCs w:val="22"/>
              </w:rPr>
            </w:pPr>
            <w:r w:rsidRPr="006E7A37">
              <w:rPr>
                <w:rFonts w:cs="Arial"/>
                <w:sz w:val="22"/>
                <w:szCs w:val="22"/>
              </w:rPr>
              <w:t xml:space="preserve">Beth </w:t>
            </w:r>
            <w:proofErr w:type="spellStart"/>
            <w:r w:rsidRPr="006E7A37">
              <w:rPr>
                <w:rFonts w:cs="Arial"/>
                <w:sz w:val="22"/>
                <w:szCs w:val="22"/>
              </w:rPr>
              <w:t>Summerson</w:t>
            </w:r>
            <w:proofErr w:type="spellEnd"/>
          </w:p>
        </w:tc>
        <w:tc>
          <w:tcPr>
            <w:tcW w:w="0" w:type="auto"/>
          </w:tcPr>
          <w:p w14:paraId="66143F5F" w14:textId="392FD1A7" w:rsidR="006E7A37" w:rsidRDefault="006E7A37" w:rsidP="00AF3198">
            <w:pPr>
              <w:jc w:val="center"/>
              <w:rPr>
                <w:rFonts w:cs="Arial"/>
                <w:b/>
                <w:sz w:val="22"/>
                <w:szCs w:val="22"/>
              </w:rPr>
            </w:pPr>
            <w:r>
              <w:fldChar w:fldCharType="begin"/>
            </w:r>
            <w:r>
              <w:instrText xml:space="preserve"> HYPERLINK "mailto:england.cnegpappraisals@nhs.net" </w:instrText>
            </w:r>
            <w:r>
              <w:fldChar w:fldCharType="separate"/>
            </w:r>
            <w:r w:rsidRPr="00275DB6">
              <w:rPr>
                <w:rStyle w:val="Hyperlink"/>
                <w:rFonts w:cs="Arial"/>
                <w:sz w:val="20"/>
                <w:szCs w:val="20"/>
                <w:lang w:eastAsia="en-GB"/>
              </w:rPr>
              <w:t>england.cnegpappraisals@nhs.net</w:t>
            </w:r>
            <w:r>
              <w:rPr>
                <w:rStyle w:val="Hyperlink"/>
                <w:rFonts w:cs="Arial"/>
                <w:sz w:val="20"/>
                <w:szCs w:val="20"/>
                <w:lang w:eastAsia="en-GB"/>
              </w:rPr>
              <w:fldChar w:fldCharType="end"/>
            </w:r>
          </w:p>
        </w:tc>
      </w:tr>
    </w:tbl>
    <w:p w14:paraId="37A26DDD" w14:textId="77777777" w:rsidR="00AF3198" w:rsidRDefault="00AF3198" w:rsidP="00F36C9B">
      <w:pPr>
        <w:rPr>
          <w:rFonts w:cs="Arial"/>
          <w:b/>
          <w:sz w:val="22"/>
          <w:szCs w:val="22"/>
        </w:rPr>
      </w:pPr>
    </w:p>
    <w:p w14:paraId="1DEDE6F5" w14:textId="29AC2B19" w:rsidR="000D15EB" w:rsidRDefault="000D15EB" w:rsidP="00F36C9B">
      <w:pPr>
        <w:rPr>
          <w:rFonts w:cs="Arial"/>
          <w:b/>
          <w:sz w:val="22"/>
          <w:szCs w:val="22"/>
        </w:rPr>
      </w:pPr>
      <w:r w:rsidRPr="000D15EB">
        <w:rPr>
          <w:rFonts w:cs="Arial"/>
          <w:b/>
          <w:sz w:val="32"/>
          <w:szCs w:val="32"/>
        </w:rPr>
        <w:t>*</w:t>
      </w:r>
      <w:r>
        <w:rPr>
          <w:rFonts w:cs="Arial"/>
          <w:b/>
          <w:sz w:val="32"/>
          <w:szCs w:val="32"/>
        </w:rPr>
        <w:t xml:space="preserve"> </w:t>
      </w:r>
      <w:r w:rsidRPr="000D15EB">
        <w:rPr>
          <w:rFonts w:cs="Arial"/>
        </w:rPr>
        <w:t>Please note that from 20/6/16 Dr Jonathan Slade will replace Dr Craig Melrose to work as interim MD and RO for NHSE Cumbria and NE</w:t>
      </w:r>
    </w:p>
    <w:p w14:paraId="0F8E6B0A" w14:textId="77777777" w:rsidR="000D15EB" w:rsidRDefault="000D15EB" w:rsidP="00F36C9B">
      <w:pPr>
        <w:rPr>
          <w:rFonts w:cs="Arial"/>
          <w:b/>
          <w:sz w:val="22"/>
          <w:szCs w:val="22"/>
        </w:rPr>
      </w:pPr>
    </w:p>
    <w:p w14:paraId="65AD0F2F" w14:textId="77777777" w:rsidR="000D15EB" w:rsidRDefault="000D15EB" w:rsidP="00F36C9B">
      <w:pPr>
        <w:rPr>
          <w:rFonts w:cs="Arial"/>
          <w:b/>
          <w:sz w:val="22"/>
          <w:szCs w:val="22"/>
        </w:rPr>
      </w:pPr>
    </w:p>
    <w:p w14:paraId="3B2C72E3" w14:textId="77777777" w:rsidR="000D15EB" w:rsidRDefault="000D15EB" w:rsidP="00F36C9B">
      <w:pPr>
        <w:rPr>
          <w:rFonts w:cs="Arial"/>
          <w:b/>
          <w:sz w:val="22"/>
          <w:szCs w:val="22"/>
        </w:rPr>
      </w:pPr>
      <w:bookmarkStart w:id="25" w:name="_GoBack"/>
      <w:bookmarkEnd w:id="25"/>
    </w:p>
    <w:p w14:paraId="33404F20" w14:textId="77777777" w:rsidR="000D15EB" w:rsidRDefault="000D15EB" w:rsidP="00F36C9B">
      <w:pPr>
        <w:rPr>
          <w:rFonts w:cs="Arial"/>
          <w:b/>
          <w:sz w:val="22"/>
          <w:szCs w:val="22"/>
        </w:rPr>
      </w:pPr>
    </w:p>
    <w:p w14:paraId="45283E3D" w14:textId="77777777" w:rsidR="000D15EB" w:rsidRDefault="000D15EB" w:rsidP="00F36C9B">
      <w:pPr>
        <w:rPr>
          <w:rFonts w:cs="Arial"/>
          <w:b/>
          <w:sz w:val="22"/>
          <w:szCs w:val="22"/>
        </w:rPr>
      </w:pPr>
    </w:p>
    <w:p w14:paraId="33E88C2B" w14:textId="77777777" w:rsidR="000D15EB" w:rsidRDefault="000D15EB" w:rsidP="00F36C9B">
      <w:pPr>
        <w:rPr>
          <w:rFonts w:cs="Arial"/>
          <w:b/>
          <w:sz w:val="22"/>
          <w:szCs w:val="22"/>
        </w:rPr>
      </w:pPr>
    </w:p>
    <w:p w14:paraId="7B561792" w14:textId="77777777" w:rsidR="000D15EB" w:rsidRDefault="000D15EB" w:rsidP="00F36C9B">
      <w:pPr>
        <w:rPr>
          <w:rFonts w:cs="Arial"/>
          <w:b/>
          <w:sz w:val="22"/>
          <w:szCs w:val="22"/>
        </w:rPr>
      </w:pPr>
    </w:p>
    <w:p w14:paraId="4AC20032" w14:textId="77777777" w:rsidR="000D15EB" w:rsidRDefault="000D15EB" w:rsidP="00F36C9B">
      <w:pPr>
        <w:rPr>
          <w:rFonts w:cs="Arial"/>
          <w:sz w:val="22"/>
          <w:szCs w:val="22"/>
        </w:rPr>
      </w:pPr>
    </w:p>
    <w:p w14:paraId="6D5D8655" w14:textId="77777777" w:rsidR="00E00AA4" w:rsidRPr="000D15EB" w:rsidRDefault="00AF3198" w:rsidP="00AF3198">
      <w:pPr>
        <w:pBdr>
          <w:top w:val="single" w:sz="4" w:space="1" w:color="auto"/>
          <w:left w:val="single" w:sz="4" w:space="4" w:color="auto"/>
          <w:bottom w:val="single" w:sz="4" w:space="1" w:color="auto"/>
          <w:right w:val="single" w:sz="4" w:space="1" w:color="auto"/>
          <w:between w:val="single" w:sz="4" w:space="1" w:color="auto"/>
          <w:bar w:val="single" w:sz="4" w:color="auto"/>
        </w:pBdr>
        <w:rPr>
          <w:rFonts w:ascii="Verdana" w:hAnsi="Verdana" w:cs="Verdana"/>
          <w:b/>
          <w:bCs/>
          <w:lang w:val="en-US"/>
        </w:rPr>
      </w:pPr>
      <w:r w:rsidRPr="000D15EB">
        <w:rPr>
          <w:rFonts w:cs="Arial"/>
          <w:b/>
        </w:rPr>
        <w:t>Updated Li</w:t>
      </w:r>
      <w:proofErr w:type="spellStart"/>
      <w:r w:rsidR="00E00AA4" w:rsidRPr="000D15EB">
        <w:rPr>
          <w:rFonts w:ascii="Verdana" w:hAnsi="Verdana" w:cs="Verdana"/>
          <w:b/>
          <w:bCs/>
          <w:lang w:val="en-US"/>
        </w:rPr>
        <w:t>st</w:t>
      </w:r>
      <w:proofErr w:type="spellEnd"/>
      <w:r w:rsidR="00E00AA4" w:rsidRPr="000D15EB">
        <w:rPr>
          <w:rFonts w:ascii="Verdana" w:hAnsi="Verdana" w:cs="Verdana"/>
          <w:b/>
          <w:bCs/>
          <w:lang w:val="en-US"/>
        </w:rPr>
        <w:t xml:space="preserve"> of GP tutors employed by HEE [North East and </w:t>
      </w:r>
      <w:proofErr w:type="spellStart"/>
      <w:r w:rsidR="00E00AA4" w:rsidRPr="000D15EB">
        <w:rPr>
          <w:rFonts w:ascii="Verdana" w:hAnsi="Verdana" w:cs="Verdana"/>
          <w:b/>
          <w:bCs/>
          <w:lang w:val="en-US"/>
        </w:rPr>
        <w:t>Cumbria</w:t>
      </w:r>
      <w:proofErr w:type="spellEnd"/>
      <w:r w:rsidR="00E00AA4" w:rsidRPr="000D15EB">
        <w:rPr>
          <w:rFonts w:ascii="Verdana" w:hAnsi="Verdana" w:cs="Verdana"/>
          <w:b/>
          <w:bCs/>
          <w:lang w:val="en-US"/>
        </w:rPr>
        <w:t xml:space="preserve">] </w:t>
      </w:r>
      <w:r w:rsidRPr="000D15EB">
        <w:rPr>
          <w:rFonts w:ascii="Verdana" w:hAnsi="Verdana" w:cs="Verdana"/>
          <w:b/>
          <w:bCs/>
          <w:lang w:val="en-US"/>
        </w:rPr>
        <w:t xml:space="preserve">April </w:t>
      </w:r>
      <w:r w:rsidR="00E00AA4" w:rsidRPr="000D15EB">
        <w:rPr>
          <w:rFonts w:ascii="Verdana" w:hAnsi="Verdana" w:cs="Verdana"/>
          <w:b/>
          <w:bCs/>
          <w:lang w:val="en-US"/>
        </w:rPr>
        <w:t>2016</w:t>
      </w:r>
    </w:p>
    <w:p w14:paraId="37F75CEC" w14:textId="77777777" w:rsidR="00E00AA4" w:rsidRPr="000D15EB" w:rsidRDefault="00E00AA4" w:rsidP="00E00AA4">
      <w:pPr>
        <w:widowControl w:val="0"/>
        <w:autoSpaceDE w:val="0"/>
        <w:autoSpaceDN w:val="0"/>
        <w:adjustRightInd w:val="0"/>
        <w:rPr>
          <w:rFonts w:ascii="Verdana" w:hAnsi="Verdana" w:cs="Verdana"/>
          <w:lang w:val="en-US"/>
        </w:rPr>
      </w:pPr>
    </w:p>
    <w:tbl>
      <w:tblPr>
        <w:tblW w:w="9924" w:type="dxa"/>
        <w:tblInd w:w="-318" w:type="dxa"/>
        <w:tblBorders>
          <w:top w:val="nil"/>
          <w:left w:val="nil"/>
          <w:right w:val="nil"/>
        </w:tblBorders>
        <w:tblLayout w:type="fixed"/>
        <w:tblLook w:val="0000" w:firstRow="0" w:lastRow="0" w:firstColumn="0" w:lastColumn="0" w:noHBand="0" w:noVBand="0"/>
      </w:tblPr>
      <w:tblGrid>
        <w:gridCol w:w="2411"/>
        <w:gridCol w:w="3260"/>
        <w:gridCol w:w="1985"/>
        <w:gridCol w:w="2268"/>
      </w:tblGrid>
      <w:tr w:rsidR="00E00AA4" w:rsidRPr="000D15EB" w14:paraId="1715CCDF" w14:textId="77777777" w:rsidTr="00E00AA4">
        <w:tc>
          <w:tcPr>
            <w:tcW w:w="2411" w:type="dxa"/>
            <w:tcBorders>
              <w:top w:val="single" w:sz="4" w:space="0" w:color="BFBFBF"/>
              <w:left w:val="single" w:sz="8" w:space="0" w:color="BFBFBF"/>
              <w:bottom w:val="single" w:sz="4" w:space="0" w:color="BFBFBF"/>
              <w:right w:val="single" w:sz="4" w:space="0" w:color="BFBFBF"/>
            </w:tcBorders>
            <w:tcMar>
              <w:top w:w="100" w:type="nil"/>
              <w:right w:w="100" w:type="nil"/>
            </w:tcMar>
            <w:vAlign w:val="bottom"/>
          </w:tcPr>
          <w:p w14:paraId="27B48EE5" w14:textId="77777777" w:rsidR="00E00AA4" w:rsidRPr="000D15EB" w:rsidRDefault="00E00AA4" w:rsidP="00E00AA4">
            <w:pPr>
              <w:widowControl w:val="0"/>
              <w:autoSpaceDE w:val="0"/>
              <w:autoSpaceDN w:val="0"/>
              <w:adjustRightInd w:val="0"/>
              <w:rPr>
                <w:rFonts w:cs="Arial"/>
                <w:b/>
                <w:bCs/>
                <w:lang w:val="en-US"/>
              </w:rPr>
            </w:pPr>
            <w:r w:rsidRPr="000D15EB">
              <w:rPr>
                <w:rFonts w:cs="Arial"/>
                <w:b/>
                <w:bCs/>
                <w:lang w:val="en-US"/>
              </w:rPr>
              <w:t>Name</w:t>
            </w:r>
          </w:p>
        </w:tc>
        <w:tc>
          <w:tcPr>
            <w:tcW w:w="3260" w:type="dxa"/>
            <w:tcBorders>
              <w:top w:val="single" w:sz="4" w:space="0" w:color="BFBFBF"/>
              <w:left w:val="single" w:sz="8" w:space="0" w:color="BFBFBF"/>
              <w:bottom w:val="single" w:sz="4" w:space="0" w:color="BFBFBF"/>
              <w:right w:val="single" w:sz="4" w:space="0" w:color="BFBFBF"/>
            </w:tcBorders>
            <w:tcMar>
              <w:top w:w="100" w:type="nil"/>
              <w:right w:w="100" w:type="nil"/>
            </w:tcMar>
            <w:vAlign w:val="bottom"/>
          </w:tcPr>
          <w:p w14:paraId="54DAB3C4" w14:textId="77777777" w:rsidR="00E00AA4" w:rsidRPr="000D15EB" w:rsidRDefault="00E00AA4" w:rsidP="00E00AA4">
            <w:pPr>
              <w:widowControl w:val="0"/>
              <w:autoSpaceDE w:val="0"/>
              <w:autoSpaceDN w:val="0"/>
              <w:adjustRightInd w:val="0"/>
              <w:rPr>
                <w:rFonts w:cs="Arial"/>
                <w:b/>
                <w:bCs/>
                <w:lang w:val="en-US"/>
              </w:rPr>
            </w:pPr>
            <w:r w:rsidRPr="000D15EB">
              <w:rPr>
                <w:rFonts w:cs="Arial"/>
                <w:b/>
                <w:bCs/>
                <w:lang w:val="en-US"/>
              </w:rPr>
              <w:t>Email</w:t>
            </w:r>
          </w:p>
        </w:tc>
        <w:tc>
          <w:tcPr>
            <w:tcW w:w="1985" w:type="dxa"/>
            <w:tcBorders>
              <w:top w:val="single" w:sz="4" w:space="0" w:color="BFBFBF"/>
              <w:left w:val="single" w:sz="8" w:space="0" w:color="BFBFBF"/>
              <w:bottom w:val="single" w:sz="4" w:space="0" w:color="BFBFBF"/>
              <w:right w:val="single" w:sz="4" w:space="0" w:color="BFBFBF"/>
            </w:tcBorders>
            <w:tcMar>
              <w:top w:w="100" w:type="nil"/>
              <w:right w:w="100" w:type="nil"/>
            </w:tcMar>
          </w:tcPr>
          <w:p w14:paraId="652F5878" w14:textId="77777777" w:rsidR="00E00AA4" w:rsidRPr="000D15EB" w:rsidRDefault="00E00AA4" w:rsidP="00E00AA4">
            <w:pPr>
              <w:widowControl w:val="0"/>
              <w:autoSpaceDE w:val="0"/>
              <w:autoSpaceDN w:val="0"/>
              <w:adjustRightInd w:val="0"/>
              <w:rPr>
                <w:rFonts w:cs="Arial"/>
                <w:b/>
                <w:bCs/>
                <w:lang w:val="en-US"/>
              </w:rPr>
            </w:pPr>
            <w:r w:rsidRPr="000D15EB">
              <w:rPr>
                <w:rFonts w:cs="Arial"/>
                <w:b/>
                <w:bCs/>
                <w:lang w:val="en-US"/>
              </w:rPr>
              <w:t>Cluster</w:t>
            </w:r>
          </w:p>
        </w:tc>
        <w:tc>
          <w:tcPr>
            <w:tcW w:w="2268" w:type="dxa"/>
            <w:tcBorders>
              <w:top w:val="single" w:sz="4" w:space="0" w:color="BFBFBF"/>
              <w:left w:val="single" w:sz="8" w:space="0" w:color="BFBFBF"/>
              <w:bottom w:val="single" w:sz="4" w:space="0" w:color="BFBFBF"/>
              <w:right w:val="single" w:sz="4" w:space="0" w:color="BFBFBF"/>
            </w:tcBorders>
          </w:tcPr>
          <w:p w14:paraId="6461CD81" w14:textId="77777777" w:rsidR="00E00AA4" w:rsidRPr="000D15EB" w:rsidRDefault="00E00AA4" w:rsidP="00E00AA4">
            <w:pPr>
              <w:widowControl w:val="0"/>
              <w:autoSpaceDE w:val="0"/>
              <w:autoSpaceDN w:val="0"/>
              <w:adjustRightInd w:val="0"/>
              <w:rPr>
                <w:rFonts w:cs="Arial"/>
                <w:b/>
                <w:bCs/>
                <w:lang w:val="en-US"/>
              </w:rPr>
            </w:pPr>
            <w:r w:rsidRPr="000D15EB">
              <w:rPr>
                <w:rFonts w:cs="Arial"/>
                <w:b/>
                <w:bCs/>
                <w:lang w:val="en-US"/>
              </w:rPr>
              <w:t>Area</w:t>
            </w:r>
          </w:p>
        </w:tc>
      </w:tr>
      <w:tr w:rsidR="00E00AA4" w:rsidRPr="000D15EB" w14:paraId="1A0A083E"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99CCFF"/>
            <w:tcMar>
              <w:top w:w="100" w:type="nil"/>
              <w:right w:w="100" w:type="nil"/>
            </w:tcMar>
            <w:vAlign w:val="bottom"/>
          </w:tcPr>
          <w:p w14:paraId="3A6135EB" w14:textId="77777777" w:rsidR="00E00AA4" w:rsidRPr="000D15EB" w:rsidRDefault="00E00AA4" w:rsidP="00E00AA4">
            <w:pPr>
              <w:widowControl w:val="0"/>
              <w:autoSpaceDE w:val="0"/>
              <w:autoSpaceDN w:val="0"/>
              <w:adjustRightInd w:val="0"/>
              <w:rPr>
                <w:rFonts w:cs="Arial"/>
                <w:lang w:val="en-US"/>
              </w:rPr>
            </w:pPr>
            <w:r w:rsidRPr="000D15EB">
              <w:rPr>
                <w:rFonts w:cs="Arial"/>
                <w:lang w:val="en-US"/>
              </w:rPr>
              <w:t xml:space="preserve">Judith </w:t>
            </w:r>
            <w:proofErr w:type="spellStart"/>
            <w:r w:rsidRPr="000D15EB">
              <w:rPr>
                <w:rFonts w:cs="Arial"/>
                <w:lang w:val="en-US"/>
              </w:rPr>
              <w:t>Neaves</w:t>
            </w:r>
            <w:proofErr w:type="spellEnd"/>
          </w:p>
        </w:tc>
        <w:tc>
          <w:tcPr>
            <w:tcW w:w="3260" w:type="dxa"/>
            <w:tcBorders>
              <w:top w:val="single" w:sz="4" w:space="0" w:color="BFBFBF"/>
              <w:left w:val="single" w:sz="8" w:space="0" w:color="BFBFBF"/>
              <w:bottom w:val="single" w:sz="4" w:space="0" w:color="BFBFBF"/>
              <w:right w:val="single" w:sz="4" w:space="0" w:color="BFBFBF"/>
            </w:tcBorders>
            <w:shd w:val="clear" w:color="auto" w:fill="99CCFF"/>
            <w:tcMar>
              <w:top w:w="100" w:type="nil"/>
              <w:right w:w="100" w:type="nil"/>
            </w:tcMar>
            <w:vAlign w:val="bottom"/>
          </w:tcPr>
          <w:p w14:paraId="3E5E46F9" w14:textId="77777777" w:rsidR="00E00AA4" w:rsidRPr="000D15EB" w:rsidRDefault="006E7A37" w:rsidP="00E00AA4">
            <w:pPr>
              <w:widowControl w:val="0"/>
              <w:autoSpaceDE w:val="0"/>
              <w:autoSpaceDN w:val="0"/>
              <w:adjustRightInd w:val="0"/>
              <w:rPr>
                <w:rFonts w:cs="Arial"/>
                <w:lang w:val="en-US"/>
              </w:rPr>
            </w:pPr>
            <w:hyperlink r:id="rId16" w:history="1">
              <w:r w:rsidR="00E00AA4" w:rsidRPr="000D15EB">
                <w:rPr>
                  <w:rFonts w:cs="Arial"/>
                  <w:color w:val="0000FF"/>
                  <w:u w:val="single" w:color="0000FF"/>
                  <w:lang w:val="en-US"/>
                </w:rPr>
                <w:t>judith.neaves@outlook.com</w:t>
              </w:r>
            </w:hyperlink>
          </w:p>
        </w:tc>
        <w:tc>
          <w:tcPr>
            <w:tcW w:w="1985" w:type="dxa"/>
            <w:tcBorders>
              <w:top w:val="single" w:sz="4" w:space="0" w:color="BFBFBF"/>
              <w:left w:val="single" w:sz="8" w:space="0" w:color="BFBFBF"/>
              <w:bottom w:val="single" w:sz="8" w:space="0" w:color="BFBFBF"/>
              <w:right w:val="single" w:sz="4" w:space="0" w:color="BFBFBF"/>
            </w:tcBorders>
            <w:shd w:val="clear" w:color="auto" w:fill="99CCFF"/>
            <w:tcMar>
              <w:top w:w="100" w:type="nil"/>
              <w:right w:w="100" w:type="nil"/>
            </w:tcMar>
          </w:tcPr>
          <w:p w14:paraId="41D586B0" w14:textId="77777777" w:rsidR="00E00AA4" w:rsidRPr="000D15EB" w:rsidRDefault="00E00AA4" w:rsidP="00E00AA4">
            <w:pPr>
              <w:widowControl w:val="0"/>
              <w:autoSpaceDE w:val="0"/>
              <w:autoSpaceDN w:val="0"/>
              <w:adjustRightInd w:val="0"/>
              <w:rPr>
                <w:rFonts w:cs="Arial"/>
                <w:lang w:val="en-US"/>
              </w:rPr>
            </w:pPr>
            <w:proofErr w:type="spellStart"/>
            <w:r w:rsidRPr="000D15EB">
              <w:rPr>
                <w:rFonts w:cs="Arial"/>
                <w:lang w:val="en-US"/>
              </w:rPr>
              <w:t>Cumbria</w:t>
            </w:r>
            <w:proofErr w:type="spellEnd"/>
          </w:p>
        </w:tc>
        <w:tc>
          <w:tcPr>
            <w:tcW w:w="2268" w:type="dxa"/>
            <w:tcBorders>
              <w:top w:val="single" w:sz="4" w:space="0" w:color="BFBFBF"/>
              <w:left w:val="single" w:sz="8" w:space="0" w:color="BFBFBF"/>
              <w:bottom w:val="single" w:sz="8" w:space="0" w:color="BFBFBF"/>
              <w:right w:val="single" w:sz="4" w:space="0" w:color="BFBFBF"/>
            </w:tcBorders>
            <w:shd w:val="clear" w:color="auto" w:fill="99CCFF"/>
          </w:tcPr>
          <w:p w14:paraId="379CEBAC" w14:textId="77777777" w:rsidR="00E00AA4" w:rsidRPr="000D15EB" w:rsidRDefault="00E00AA4" w:rsidP="00E00AA4">
            <w:pPr>
              <w:widowControl w:val="0"/>
              <w:autoSpaceDE w:val="0"/>
              <w:autoSpaceDN w:val="0"/>
              <w:adjustRightInd w:val="0"/>
              <w:rPr>
                <w:rFonts w:cs="Arial"/>
                <w:lang w:val="en-US"/>
              </w:rPr>
            </w:pPr>
            <w:proofErr w:type="spellStart"/>
            <w:r w:rsidRPr="000D15EB">
              <w:rPr>
                <w:rFonts w:cs="Arial"/>
                <w:lang w:val="en-US"/>
              </w:rPr>
              <w:t>Cumbria</w:t>
            </w:r>
            <w:proofErr w:type="spellEnd"/>
            <w:r w:rsidRPr="000D15EB">
              <w:rPr>
                <w:rFonts w:cs="Arial"/>
                <w:lang w:val="en-US"/>
              </w:rPr>
              <w:t xml:space="preserve"> *</w:t>
            </w:r>
          </w:p>
        </w:tc>
      </w:tr>
      <w:tr w:rsidR="00E00AA4" w:rsidRPr="000D15EB" w14:paraId="151162B7"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99CCFF"/>
            <w:tcMar>
              <w:top w:w="100" w:type="nil"/>
              <w:right w:w="100" w:type="nil"/>
            </w:tcMar>
            <w:vAlign w:val="bottom"/>
          </w:tcPr>
          <w:p w14:paraId="0DEAF570" w14:textId="77777777" w:rsidR="00E00AA4" w:rsidRPr="000D15EB" w:rsidRDefault="00E00AA4" w:rsidP="00E00AA4">
            <w:pPr>
              <w:widowControl w:val="0"/>
              <w:autoSpaceDE w:val="0"/>
              <w:autoSpaceDN w:val="0"/>
              <w:adjustRightInd w:val="0"/>
              <w:rPr>
                <w:rFonts w:cs="Arial"/>
                <w:lang w:val="en-US"/>
              </w:rPr>
            </w:pPr>
            <w:proofErr w:type="spellStart"/>
            <w:r w:rsidRPr="000D15EB">
              <w:rPr>
                <w:rFonts w:cs="Arial"/>
                <w:lang w:val="en-US"/>
              </w:rPr>
              <w:t>Veena</w:t>
            </w:r>
            <w:proofErr w:type="spellEnd"/>
            <w:r w:rsidRPr="000D15EB">
              <w:rPr>
                <w:rFonts w:cs="Arial"/>
                <w:lang w:val="en-US"/>
              </w:rPr>
              <w:t xml:space="preserve"> </w:t>
            </w:r>
            <w:proofErr w:type="spellStart"/>
            <w:r w:rsidRPr="000D15EB">
              <w:rPr>
                <w:rFonts w:cs="Arial"/>
                <w:lang w:val="en-US"/>
              </w:rPr>
              <w:t>Rao</w:t>
            </w:r>
            <w:proofErr w:type="spellEnd"/>
          </w:p>
        </w:tc>
        <w:tc>
          <w:tcPr>
            <w:tcW w:w="3260" w:type="dxa"/>
            <w:tcBorders>
              <w:top w:val="single" w:sz="4" w:space="0" w:color="BFBFBF"/>
              <w:left w:val="single" w:sz="8" w:space="0" w:color="BFBFBF"/>
              <w:bottom w:val="single" w:sz="4" w:space="0" w:color="BFBFBF"/>
              <w:right w:val="single" w:sz="4" w:space="0" w:color="BFBFBF"/>
            </w:tcBorders>
            <w:shd w:val="clear" w:color="auto" w:fill="99CCFF"/>
            <w:tcMar>
              <w:top w:w="100" w:type="nil"/>
              <w:right w:w="100" w:type="nil"/>
            </w:tcMar>
            <w:vAlign w:val="bottom"/>
          </w:tcPr>
          <w:p w14:paraId="09D68509" w14:textId="77777777" w:rsidR="00E00AA4" w:rsidRPr="000D15EB" w:rsidRDefault="006E7A37" w:rsidP="00E00AA4">
            <w:pPr>
              <w:widowControl w:val="0"/>
              <w:autoSpaceDE w:val="0"/>
              <w:autoSpaceDN w:val="0"/>
              <w:adjustRightInd w:val="0"/>
              <w:rPr>
                <w:rFonts w:cs="Arial"/>
                <w:lang w:val="en-US"/>
              </w:rPr>
            </w:pPr>
            <w:hyperlink r:id="rId17" w:history="1">
              <w:r w:rsidR="00E00AA4" w:rsidRPr="000D15EB">
                <w:rPr>
                  <w:rFonts w:cs="Arial"/>
                  <w:color w:val="0000FF"/>
                  <w:u w:val="single" w:color="0000FF"/>
                  <w:lang w:val="en-US"/>
                </w:rPr>
                <w:t>veenarao@btinternet.com</w:t>
              </w:r>
            </w:hyperlink>
          </w:p>
        </w:tc>
        <w:tc>
          <w:tcPr>
            <w:tcW w:w="1985" w:type="dxa"/>
            <w:tcBorders>
              <w:top w:val="single" w:sz="4" w:space="0" w:color="BFBFBF"/>
              <w:left w:val="single" w:sz="8" w:space="0" w:color="BFBFBF"/>
              <w:bottom w:val="single" w:sz="8" w:space="0" w:color="BFBFBF"/>
              <w:right w:val="single" w:sz="4" w:space="0" w:color="BFBFBF"/>
            </w:tcBorders>
            <w:shd w:val="clear" w:color="auto" w:fill="99CCFF"/>
            <w:tcMar>
              <w:top w:w="100" w:type="nil"/>
              <w:right w:w="100" w:type="nil"/>
            </w:tcMar>
          </w:tcPr>
          <w:p w14:paraId="05BA585B" w14:textId="77777777" w:rsidR="00E00AA4" w:rsidRPr="000D15EB" w:rsidRDefault="00E00AA4" w:rsidP="00E00AA4">
            <w:pPr>
              <w:widowControl w:val="0"/>
              <w:autoSpaceDE w:val="0"/>
              <w:autoSpaceDN w:val="0"/>
              <w:adjustRightInd w:val="0"/>
              <w:rPr>
                <w:rFonts w:cs="Arial"/>
                <w:lang w:val="en-US"/>
              </w:rPr>
            </w:pPr>
            <w:proofErr w:type="spellStart"/>
            <w:r w:rsidRPr="000D15EB">
              <w:rPr>
                <w:rFonts w:cs="Arial"/>
                <w:lang w:val="en-US"/>
              </w:rPr>
              <w:t>Cumbria</w:t>
            </w:r>
            <w:proofErr w:type="spellEnd"/>
          </w:p>
        </w:tc>
        <w:tc>
          <w:tcPr>
            <w:tcW w:w="2268" w:type="dxa"/>
            <w:tcBorders>
              <w:top w:val="single" w:sz="4" w:space="0" w:color="BFBFBF"/>
              <w:left w:val="single" w:sz="8" w:space="0" w:color="BFBFBF"/>
              <w:bottom w:val="single" w:sz="8" w:space="0" w:color="BFBFBF"/>
              <w:right w:val="single" w:sz="4" w:space="0" w:color="BFBFBF"/>
            </w:tcBorders>
            <w:shd w:val="clear" w:color="auto" w:fill="99CCFF"/>
          </w:tcPr>
          <w:p w14:paraId="58DC435E" w14:textId="77777777" w:rsidR="00E00AA4" w:rsidRPr="000D15EB" w:rsidRDefault="00E00AA4" w:rsidP="00E00AA4">
            <w:pPr>
              <w:widowControl w:val="0"/>
              <w:autoSpaceDE w:val="0"/>
              <w:autoSpaceDN w:val="0"/>
              <w:adjustRightInd w:val="0"/>
              <w:rPr>
                <w:rFonts w:cs="Arial"/>
                <w:lang w:val="en-US"/>
              </w:rPr>
            </w:pPr>
            <w:proofErr w:type="spellStart"/>
            <w:r w:rsidRPr="000D15EB">
              <w:rPr>
                <w:rFonts w:cs="Arial"/>
                <w:lang w:val="en-US"/>
              </w:rPr>
              <w:t>Cumbria</w:t>
            </w:r>
            <w:proofErr w:type="spellEnd"/>
          </w:p>
        </w:tc>
      </w:tr>
      <w:tr w:rsidR="00E00AA4" w:rsidRPr="000D15EB" w14:paraId="2F44EC5A"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FFFF99"/>
            <w:tcMar>
              <w:top w:w="100" w:type="nil"/>
              <w:right w:w="100" w:type="nil"/>
            </w:tcMar>
            <w:vAlign w:val="bottom"/>
          </w:tcPr>
          <w:p w14:paraId="5704B9BB" w14:textId="77777777" w:rsidR="00E00AA4" w:rsidRPr="000D15EB" w:rsidRDefault="00E00AA4" w:rsidP="00E00AA4">
            <w:pPr>
              <w:widowControl w:val="0"/>
              <w:autoSpaceDE w:val="0"/>
              <w:autoSpaceDN w:val="0"/>
              <w:adjustRightInd w:val="0"/>
              <w:rPr>
                <w:rFonts w:cs="Arial"/>
                <w:lang w:val="en-US"/>
              </w:rPr>
            </w:pPr>
            <w:r w:rsidRPr="000D15EB">
              <w:rPr>
                <w:rFonts w:cs="Arial"/>
                <w:lang w:val="en-US"/>
              </w:rPr>
              <w:t xml:space="preserve">Simon </w:t>
            </w:r>
            <w:proofErr w:type="spellStart"/>
            <w:r w:rsidRPr="000D15EB">
              <w:rPr>
                <w:rFonts w:cs="Arial"/>
                <w:lang w:val="en-US"/>
              </w:rPr>
              <w:t>Acey</w:t>
            </w:r>
            <w:proofErr w:type="spellEnd"/>
            <w:r w:rsidRPr="000D15EB">
              <w:rPr>
                <w:rFonts w:cs="Arial"/>
                <w:lang w:val="en-US"/>
              </w:rPr>
              <w:t xml:space="preserve"> </w:t>
            </w:r>
          </w:p>
        </w:tc>
        <w:tc>
          <w:tcPr>
            <w:tcW w:w="3260" w:type="dxa"/>
            <w:tcBorders>
              <w:top w:val="single" w:sz="4" w:space="0" w:color="BFBFBF"/>
              <w:left w:val="single" w:sz="8" w:space="0" w:color="BFBFBF"/>
              <w:bottom w:val="single" w:sz="4" w:space="0" w:color="BFBFBF"/>
              <w:right w:val="single" w:sz="4" w:space="0" w:color="BFBFBF"/>
            </w:tcBorders>
            <w:shd w:val="clear" w:color="auto" w:fill="FFFF99"/>
            <w:tcMar>
              <w:top w:w="100" w:type="nil"/>
              <w:right w:w="100" w:type="nil"/>
            </w:tcMar>
            <w:vAlign w:val="bottom"/>
          </w:tcPr>
          <w:p w14:paraId="6B561E10" w14:textId="77777777" w:rsidR="00E00AA4" w:rsidRPr="000D15EB" w:rsidRDefault="006E7A37" w:rsidP="00E00AA4">
            <w:pPr>
              <w:widowControl w:val="0"/>
              <w:autoSpaceDE w:val="0"/>
              <w:autoSpaceDN w:val="0"/>
              <w:adjustRightInd w:val="0"/>
              <w:rPr>
                <w:rFonts w:cs="Arial"/>
                <w:lang w:val="en-US"/>
              </w:rPr>
            </w:pPr>
            <w:hyperlink r:id="rId18" w:history="1">
              <w:r w:rsidR="00E00AA4" w:rsidRPr="000D15EB">
                <w:rPr>
                  <w:rFonts w:cs="Arial"/>
                  <w:color w:val="0000FF"/>
                  <w:u w:val="single" w:color="0000FF"/>
                  <w:lang w:val="en-US"/>
                </w:rPr>
                <w:t>simon.acey@nhs.net</w:t>
              </w:r>
            </w:hyperlink>
          </w:p>
        </w:tc>
        <w:tc>
          <w:tcPr>
            <w:tcW w:w="1985" w:type="dxa"/>
            <w:tcBorders>
              <w:top w:val="single" w:sz="4" w:space="0" w:color="BFBFBF"/>
              <w:left w:val="single" w:sz="8" w:space="0" w:color="BFBFBF"/>
              <w:bottom w:val="single" w:sz="8" w:space="0" w:color="BFBFBF"/>
              <w:right w:val="single" w:sz="4" w:space="0" w:color="BFBFBF"/>
            </w:tcBorders>
            <w:shd w:val="clear" w:color="auto" w:fill="FFFF99"/>
            <w:tcMar>
              <w:top w:w="100" w:type="nil"/>
              <w:right w:w="100" w:type="nil"/>
            </w:tcMar>
          </w:tcPr>
          <w:p w14:paraId="61CC3190" w14:textId="77777777" w:rsidR="00E00AA4" w:rsidRPr="000D15EB" w:rsidRDefault="00E00AA4" w:rsidP="00E00AA4">
            <w:pPr>
              <w:widowControl w:val="0"/>
              <w:autoSpaceDE w:val="0"/>
              <w:autoSpaceDN w:val="0"/>
              <w:adjustRightInd w:val="0"/>
              <w:rPr>
                <w:rFonts w:cs="Arial"/>
                <w:lang w:val="en-US"/>
              </w:rPr>
            </w:pPr>
            <w:r w:rsidRPr="000D15EB">
              <w:rPr>
                <w:rFonts w:cs="Arial"/>
                <w:lang w:val="en-US"/>
              </w:rPr>
              <w:t xml:space="preserve"> </w:t>
            </w:r>
            <w:proofErr w:type="spellStart"/>
            <w:r w:rsidRPr="000D15EB">
              <w:rPr>
                <w:rFonts w:cs="Arial"/>
                <w:lang w:val="en-US"/>
              </w:rPr>
              <w:t>Teeside</w:t>
            </w:r>
            <w:proofErr w:type="spellEnd"/>
            <w:r w:rsidRPr="000D15EB">
              <w:rPr>
                <w:rFonts w:cs="Arial"/>
                <w:lang w:val="en-US"/>
              </w:rPr>
              <w:t xml:space="preserve"> + Darlington</w:t>
            </w:r>
          </w:p>
        </w:tc>
        <w:tc>
          <w:tcPr>
            <w:tcW w:w="2268" w:type="dxa"/>
            <w:tcBorders>
              <w:top w:val="single" w:sz="4" w:space="0" w:color="BFBFBF"/>
              <w:left w:val="single" w:sz="8" w:space="0" w:color="BFBFBF"/>
              <w:bottom w:val="single" w:sz="8" w:space="0" w:color="BFBFBF"/>
              <w:right w:val="single" w:sz="4" w:space="0" w:color="BFBFBF"/>
            </w:tcBorders>
            <w:shd w:val="clear" w:color="auto" w:fill="FFFF99"/>
          </w:tcPr>
          <w:p w14:paraId="719654ED" w14:textId="77777777" w:rsidR="00E00AA4" w:rsidRPr="000D15EB" w:rsidRDefault="00E00AA4" w:rsidP="00E00AA4">
            <w:pPr>
              <w:widowControl w:val="0"/>
              <w:autoSpaceDE w:val="0"/>
              <w:autoSpaceDN w:val="0"/>
              <w:adjustRightInd w:val="0"/>
              <w:rPr>
                <w:rFonts w:cs="Arial"/>
                <w:lang w:val="en-US"/>
              </w:rPr>
            </w:pPr>
            <w:proofErr w:type="spellStart"/>
            <w:r w:rsidRPr="000D15EB">
              <w:rPr>
                <w:rFonts w:cs="Arial"/>
                <w:lang w:val="en-US"/>
              </w:rPr>
              <w:t>Hartlepool</w:t>
            </w:r>
            <w:proofErr w:type="spellEnd"/>
          </w:p>
        </w:tc>
      </w:tr>
      <w:tr w:rsidR="00E00AA4" w:rsidRPr="000D15EB" w14:paraId="1767DB3A"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FFFF99"/>
            <w:tcMar>
              <w:top w:w="100" w:type="nil"/>
              <w:right w:w="100" w:type="nil"/>
            </w:tcMar>
            <w:vAlign w:val="bottom"/>
          </w:tcPr>
          <w:p w14:paraId="022C1409" w14:textId="77777777" w:rsidR="00E00AA4" w:rsidRPr="000D15EB" w:rsidRDefault="00E00AA4" w:rsidP="00E00AA4">
            <w:pPr>
              <w:widowControl w:val="0"/>
              <w:autoSpaceDE w:val="0"/>
              <w:autoSpaceDN w:val="0"/>
              <w:adjustRightInd w:val="0"/>
              <w:rPr>
                <w:rFonts w:cs="Arial"/>
                <w:lang w:val="en-US"/>
              </w:rPr>
            </w:pPr>
            <w:r w:rsidRPr="000D15EB">
              <w:rPr>
                <w:rFonts w:cs="Arial"/>
                <w:lang w:val="en-US"/>
              </w:rPr>
              <w:t xml:space="preserve">Iain </w:t>
            </w:r>
            <w:proofErr w:type="spellStart"/>
            <w:r w:rsidRPr="000D15EB">
              <w:rPr>
                <w:rFonts w:cs="Arial"/>
                <w:lang w:val="en-US"/>
              </w:rPr>
              <w:t>Lawther</w:t>
            </w:r>
            <w:proofErr w:type="spellEnd"/>
          </w:p>
        </w:tc>
        <w:tc>
          <w:tcPr>
            <w:tcW w:w="3260" w:type="dxa"/>
            <w:tcBorders>
              <w:top w:val="single" w:sz="4" w:space="0" w:color="BFBFBF"/>
              <w:left w:val="single" w:sz="8" w:space="0" w:color="BFBFBF"/>
              <w:bottom w:val="single" w:sz="4" w:space="0" w:color="BFBFBF"/>
              <w:right w:val="single" w:sz="4" w:space="0" w:color="BFBFBF"/>
            </w:tcBorders>
            <w:shd w:val="clear" w:color="auto" w:fill="FFFF99"/>
            <w:tcMar>
              <w:top w:w="100" w:type="nil"/>
              <w:right w:w="100" w:type="nil"/>
            </w:tcMar>
            <w:vAlign w:val="bottom"/>
          </w:tcPr>
          <w:p w14:paraId="700960DA" w14:textId="77777777" w:rsidR="00E00AA4" w:rsidRPr="000D15EB" w:rsidRDefault="006E7A37" w:rsidP="00E00AA4">
            <w:pPr>
              <w:widowControl w:val="0"/>
              <w:autoSpaceDE w:val="0"/>
              <w:autoSpaceDN w:val="0"/>
              <w:adjustRightInd w:val="0"/>
              <w:rPr>
                <w:rFonts w:cs="Arial"/>
                <w:color w:val="0000FF"/>
                <w:u w:val="single" w:color="0000FF"/>
                <w:lang w:val="en-US"/>
              </w:rPr>
            </w:pPr>
            <w:hyperlink r:id="rId19" w:history="1">
              <w:r w:rsidR="00E00AA4" w:rsidRPr="000D15EB">
                <w:rPr>
                  <w:rFonts w:cs="Arial"/>
                  <w:color w:val="0000FF"/>
                  <w:u w:val="single" w:color="0000FF"/>
                  <w:lang w:val="en-US"/>
                </w:rPr>
                <w:t>Iain.Lawther@nhs.net</w:t>
              </w:r>
            </w:hyperlink>
          </w:p>
        </w:tc>
        <w:tc>
          <w:tcPr>
            <w:tcW w:w="1985" w:type="dxa"/>
            <w:tcBorders>
              <w:top w:val="single" w:sz="8" w:space="0" w:color="BFBFBF"/>
              <w:left w:val="single" w:sz="8" w:space="0" w:color="BFBFBF"/>
              <w:bottom w:val="single" w:sz="8" w:space="0" w:color="BFBFBF"/>
              <w:right w:val="single" w:sz="4" w:space="0" w:color="BFBFBF"/>
            </w:tcBorders>
            <w:shd w:val="clear" w:color="auto" w:fill="FFFF99"/>
            <w:tcMar>
              <w:top w:w="100" w:type="nil"/>
              <w:right w:w="100" w:type="nil"/>
            </w:tcMar>
          </w:tcPr>
          <w:p w14:paraId="32D58542" w14:textId="77777777" w:rsidR="00E00AA4" w:rsidRPr="000D15EB" w:rsidRDefault="00E00AA4" w:rsidP="00E00AA4">
            <w:pPr>
              <w:widowControl w:val="0"/>
              <w:autoSpaceDE w:val="0"/>
              <w:autoSpaceDN w:val="0"/>
              <w:adjustRightInd w:val="0"/>
              <w:rPr>
                <w:rFonts w:cs="Arial"/>
                <w:color w:val="0000FF"/>
                <w:u w:val="single" w:color="0000FF"/>
                <w:lang w:val="en-US"/>
              </w:rPr>
            </w:pPr>
            <w:proofErr w:type="spellStart"/>
            <w:r w:rsidRPr="000D15EB">
              <w:rPr>
                <w:rFonts w:cs="Arial"/>
                <w:lang w:val="en-US"/>
              </w:rPr>
              <w:t>Teeside</w:t>
            </w:r>
            <w:proofErr w:type="spellEnd"/>
            <w:r w:rsidRPr="000D15EB">
              <w:rPr>
                <w:rFonts w:cs="Arial"/>
                <w:lang w:val="en-US"/>
              </w:rPr>
              <w:t xml:space="preserve"> + Darlington</w:t>
            </w:r>
          </w:p>
        </w:tc>
        <w:tc>
          <w:tcPr>
            <w:tcW w:w="2268" w:type="dxa"/>
            <w:tcBorders>
              <w:top w:val="single" w:sz="8" w:space="0" w:color="BFBFBF"/>
              <w:left w:val="single" w:sz="8" w:space="0" w:color="BFBFBF"/>
              <w:bottom w:val="single" w:sz="8" w:space="0" w:color="BFBFBF"/>
              <w:right w:val="single" w:sz="4" w:space="0" w:color="BFBFBF"/>
            </w:tcBorders>
            <w:shd w:val="clear" w:color="auto" w:fill="FFFF99"/>
          </w:tcPr>
          <w:p w14:paraId="4465FB56" w14:textId="77777777" w:rsidR="00E00AA4" w:rsidRPr="000D15EB" w:rsidRDefault="00E00AA4" w:rsidP="00E00AA4">
            <w:pPr>
              <w:widowControl w:val="0"/>
              <w:autoSpaceDE w:val="0"/>
              <w:autoSpaceDN w:val="0"/>
              <w:adjustRightInd w:val="0"/>
              <w:rPr>
                <w:rFonts w:cs="Arial"/>
                <w:lang w:val="en-US"/>
              </w:rPr>
            </w:pPr>
            <w:r w:rsidRPr="000D15EB">
              <w:rPr>
                <w:rFonts w:cs="Arial"/>
                <w:lang w:val="en-US"/>
              </w:rPr>
              <w:t>Stockton on Tees</w:t>
            </w:r>
          </w:p>
        </w:tc>
      </w:tr>
      <w:tr w:rsidR="00E00AA4" w:rsidRPr="000D15EB" w14:paraId="1A76438C"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FFFF99"/>
            <w:tcMar>
              <w:top w:w="100" w:type="nil"/>
              <w:right w:w="100" w:type="nil"/>
            </w:tcMar>
            <w:vAlign w:val="bottom"/>
          </w:tcPr>
          <w:p w14:paraId="0651F067" w14:textId="77777777" w:rsidR="00E00AA4" w:rsidRPr="000D15EB" w:rsidRDefault="00E00AA4" w:rsidP="00E00AA4">
            <w:pPr>
              <w:widowControl w:val="0"/>
              <w:autoSpaceDE w:val="0"/>
              <w:autoSpaceDN w:val="0"/>
              <w:adjustRightInd w:val="0"/>
              <w:rPr>
                <w:rFonts w:cs="Arial"/>
                <w:lang w:val="en-US"/>
              </w:rPr>
            </w:pPr>
            <w:r w:rsidRPr="000D15EB">
              <w:rPr>
                <w:rFonts w:cs="Arial"/>
                <w:lang w:val="en-US"/>
              </w:rPr>
              <w:t xml:space="preserve">Fiona </w:t>
            </w:r>
            <w:proofErr w:type="spellStart"/>
            <w:r w:rsidRPr="000D15EB">
              <w:rPr>
                <w:rFonts w:cs="Arial"/>
                <w:lang w:val="en-US"/>
              </w:rPr>
              <w:t>McHardy</w:t>
            </w:r>
            <w:proofErr w:type="spellEnd"/>
          </w:p>
        </w:tc>
        <w:tc>
          <w:tcPr>
            <w:tcW w:w="3260" w:type="dxa"/>
            <w:tcBorders>
              <w:top w:val="single" w:sz="4" w:space="0" w:color="BFBFBF"/>
              <w:left w:val="single" w:sz="8" w:space="0" w:color="BFBFBF"/>
              <w:bottom w:val="single" w:sz="4" w:space="0" w:color="BFBFBF"/>
              <w:right w:val="single" w:sz="4" w:space="0" w:color="BFBFBF"/>
            </w:tcBorders>
            <w:shd w:val="clear" w:color="auto" w:fill="FFFF99"/>
            <w:tcMar>
              <w:top w:w="100" w:type="nil"/>
              <w:right w:w="100" w:type="nil"/>
            </w:tcMar>
            <w:vAlign w:val="bottom"/>
          </w:tcPr>
          <w:p w14:paraId="108058F7" w14:textId="77777777" w:rsidR="00E00AA4" w:rsidRPr="000D15EB" w:rsidRDefault="006E7A37" w:rsidP="00E00AA4">
            <w:pPr>
              <w:widowControl w:val="0"/>
              <w:autoSpaceDE w:val="0"/>
              <w:autoSpaceDN w:val="0"/>
              <w:adjustRightInd w:val="0"/>
              <w:rPr>
                <w:rFonts w:cs="Arial"/>
                <w:lang w:val="en-US"/>
              </w:rPr>
            </w:pPr>
            <w:hyperlink r:id="rId20" w:history="1">
              <w:r w:rsidR="00E00AA4" w:rsidRPr="000D15EB">
                <w:rPr>
                  <w:rStyle w:val="Hyperlink"/>
                  <w:rFonts w:cs="Arial"/>
                  <w:lang w:val="en-US"/>
                </w:rPr>
                <w:t>Fiona.mchardy@nhs.net</w:t>
              </w:r>
            </w:hyperlink>
          </w:p>
        </w:tc>
        <w:tc>
          <w:tcPr>
            <w:tcW w:w="1985" w:type="dxa"/>
            <w:tcBorders>
              <w:top w:val="single" w:sz="8" w:space="0" w:color="BFBFBF"/>
              <w:left w:val="single" w:sz="8" w:space="0" w:color="BFBFBF"/>
              <w:bottom w:val="single" w:sz="8" w:space="0" w:color="BFBFBF"/>
              <w:right w:val="single" w:sz="4" w:space="0" w:color="BFBFBF"/>
            </w:tcBorders>
            <w:shd w:val="clear" w:color="auto" w:fill="FFFF99"/>
            <w:tcMar>
              <w:top w:w="100" w:type="nil"/>
              <w:right w:w="100" w:type="nil"/>
            </w:tcMar>
          </w:tcPr>
          <w:p w14:paraId="26E1C264" w14:textId="77777777" w:rsidR="00E00AA4" w:rsidRPr="000D15EB" w:rsidRDefault="00E00AA4" w:rsidP="00E00AA4">
            <w:pPr>
              <w:widowControl w:val="0"/>
              <w:autoSpaceDE w:val="0"/>
              <w:autoSpaceDN w:val="0"/>
              <w:adjustRightInd w:val="0"/>
              <w:rPr>
                <w:rFonts w:cs="Arial"/>
                <w:color w:val="0000FF"/>
                <w:u w:val="single" w:color="0000FF"/>
                <w:lang w:val="en-US"/>
              </w:rPr>
            </w:pPr>
            <w:proofErr w:type="spellStart"/>
            <w:r w:rsidRPr="000D15EB">
              <w:rPr>
                <w:rFonts w:cs="Arial"/>
                <w:lang w:val="en-US"/>
              </w:rPr>
              <w:t>Teeside</w:t>
            </w:r>
            <w:proofErr w:type="spellEnd"/>
            <w:r w:rsidRPr="000D15EB">
              <w:rPr>
                <w:rFonts w:cs="Arial"/>
                <w:lang w:val="en-US"/>
              </w:rPr>
              <w:t xml:space="preserve"> + Darlington</w:t>
            </w:r>
          </w:p>
        </w:tc>
        <w:tc>
          <w:tcPr>
            <w:tcW w:w="2268" w:type="dxa"/>
            <w:tcBorders>
              <w:top w:val="single" w:sz="8" w:space="0" w:color="BFBFBF"/>
              <w:left w:val="single" w:sz="8" w:space="0" w:color="BFBFBF"/>
              <w:bottom w:val="single" w:sz="8" w:space="0" w:color="BFBFBF"/>
              <w:right w:val="single" w:sz="4" w:space="0" w:color="BFBFBF"/>
            </w:tcBorders>
            <w:shd w:val="clear" w:color="auto" w:fill="FFFF99"/>
          </w:tcPr>
          <w:p w14:paraId="3DEB34D2" w14:textId="77777777" w:rsidR="00E00AA4" w:rsidRPr="000D15EB" w:rsidRDefault="00E00AA4" w:rsidP="00E00AA4">
            <w:pPr>
              <w:widowControl w:val="0"/>
              <w:autoSpaceDE w:val="0"/>
              <w:autoSpaceDN w:val="0"/>
              <w:adjustRightInd w:val="0"/>
              <w:rPr>
                <w:rFonts w:cs="Arial"/>
                <w:lang w:val="en-US"/>
              </w:rPr>
            </w:pPr>
            <w:proofErr w:type="spellStart"/>
            <w:r w:rsidRPr="000D15EB">
              <w:rPr>
                <w:rFonts w:cs="Arial"/>
                <w:lang w:val="en-US"/>
              </w:rPr>
              <w:t>Redcar</w:t>
            </w:r>
            <w:proofErr w:type="spellEnd"/>
            <w:r w:rsidRPr="000D15EB">
              <w:rPr>
                <w:rFonts w:cs="Arial"/>
                <w:lang w:val="en-US"/>
              </w:rPr>
              <w:t xml:space="preserve"> +</w:t>
            </w:r>
          </w:p>
          <w:p w14:paraId="03562280" w14:textId="77777777" w:rsidR="00E00AA4" w:rsidRPr="000D15EB" w:rsidRDefault="00E00AA4" w:rsidP="00E00AA4">
            <w:pPr>
              <w:widowControl w:val="0"/>
              <w:autoSpaceDE w:val="0"/>
              <w:autoSpaceDN w:val="0"/>
              <w:adjustRightInd w:val="0"/>
              <w:rPr>
                <w:rFonts w:cs="Arial"/>
                <w:lang w:val="en-US"/>
              </w:rPr>
            </w:pPr>
            <w:r w:rsidRPr="000D15EB">
              <w:rPr>
                <w:rFonts w:cs="Arial"/>
                <w:lang w:val="en-US"/>
              </w:rPr>
              <w:t>Cleveland</w:t>
            </w:r>
          </w:p>
        </w:tc>
      </w:tr>
      <w:tr w:rsidR="00E00AA4" w:rsidRPr="000D15EB" w14:paraId="7F2178FF" w14:textId="77777777" w:rsidTr="00E00AA4">
        <w:tblPrEx>
          <w:tblBorders>
            <w:top w:val="none" w:sz="0" w:space="0" w:color="auto"/>
          </w:tblBorders>
        </w:tblPrEx>
        <w:tc>
          <w:tcPr>
            <w:tcW w:w="2411" w:type="dxa"/>
            <w:tcBorders>
              <w:top w:val="single" w:sz="4" w:space="0" w:color="BFBFBF"/>
              <w:left w:val="single" w:sz="8" w:space="0" w:color="BFBFBF"/>
              <w:bottom w:val="single" w:sz="8" w:space="0" w:color="BFBFBF"/>
              <w:right w:val="single" w:sz="4" w:space="0" w:color="BFBFBF"/>
            </w:tcBorders>
            <w:shd w:val="clear" w:color="auto" w:fill="FFFF99"/>
            <w:tcMar>
              <w:top w:w="100" w:type="nil"/>
              <w:right w:w="100" w:type="nil"/>
            </w:tcMar>
            <w:vAlign w:val="bottom"/>
          </w:tcPr>
          <w:p w14:paraId="460A0A6E" w14:textId="77777777" w:rsidR="00E00AA4" w:rsidRPr="000D15EB" w:rsidRDefault="00E00AA4" w:rsidP="00E00AA4">
            <w:pPr>
              <w:widowControl w:val="0"/>
              <w:autoSpaceDE w:val="0"/>
              <w:autoSpaceDN w:val="0"/>
              <w:adjustRightInd w:val="0"/>
              <w:rPr>
                <w:rFonts w:cs="Arial"/>
                <w:lang w:val="en-US"/>
              </w:rPr>
            </w:pPr>
            <w:r w:rsidRPr="000D15EB">
              <w:rPr>
                <w:rFonts w:cs="Arial"/>
                <w:lang w:val="en-US"/>
              </w:rPr>
              <w:t>Danny Wong</w:t>
            </w:r>
          </w:p>
        </w:tc>
        <w:tc>
          <w:tcPr>
            <w:tcW w:w="3260" w:type="dxa"/>
            <w:tcBorders>
              <w:top w:val="single" w:sz="4" w:space="0" w:color="BFBFBF"/>
              <w:left w:val="single" w:sz="8" w:space="0" w:color="BFBFBF"/>
              <w:bottom w:val="single" w:sz="8" w:space="0" w:color="BFBFBF"/>
              <w:right w:val="single" w:sz="4" w:space="0" w:color="BFBFBF"/>
            </w:tcBorders>
            <w:shd w:val="clear" w:color="auto" w:fill="FFFF99"/>
            <w:tcMar>
              <w:top w:w="100" w:type="nil"/>
              <w:right w:w="100" w:type="nil"/>
            </w:tcMar>
            <w:vAlign w:val="bottom"/>
          </w:tcPr>
          <w:p w14:paraId="0A3EFD20" w14:textId="77777777" w:rsidR="00E00AA4" w:rsidRPr="000D15EB" w:rsidRDefault="006E7A37" w:rsidP="00E00AA4">
            <w:pPr>
              <w:widowControl w:val="0"/>
              <w:autoSpaceDE w:val="0"/>
              <w:autoSpaceDN w:val="0"/>
              <w:adjustRightInd w:val="0"/>
              <w:rPr>
                <w:rFonts w:cs="Arial"/>
                <w:lang w:val="en-US"/>
              </w:rPr>
            </w:pPr>
            <w:hyperlink r:id="rId21" w:history="1">
              <w:r w:rsidR="00E00AA4" w:rsidRPr="000D15EB">
                <w:rPr>
                  <w:rStyle w:val="Hyperlink"/>
                  <w:rFonts w:cs="Arial"/>
                  <w:lang w:val="en-US"/>
                </w:rPr>
                <w:t>d.wong@nhs.net</w:t>
              </w:r>
            </w:hyperlink>
          </w:p>
        </w:tc>
        <w:tc>
          <w:tcPr>
            <w:tcW w:w="1985" w:type="dxa"/>
            <w:tcBorders>
              <w:top w:val="single" w:sz="8" w:space="0" w:color="BFBFBF"/>
              <w:left w:val="single" w:sz="8" w:space="0" w:color="BFBFBF"/>
              <w:bottom w:val="single" w:sz="8" w:space="0" w:color="BFBFBF"/>
              <w:right w:val="single" w:sz="4" w:space="0" w:color="BFBFBF"/>
            </w:tcBorders>
            <w:shd w:val="clear" w:color="auto" w:fill="FFFF99"/>
            <w:tcMar>
              <w:top w:w="100" w:type="nil"/>
              <w:right w:w="100" w:type="nil"/>
            </w:tcMar>
          </w:tcPr>
          <w:p w14:paraId="2D815BF7" w14:textId="77777777" w:rsidR="00E00AA4" w:rsidRPr="000D15EB" w:rsidRDefault="00E00AA4" w:rsidP="00E00AA4">
            <w:pPr>
              <w:widowControl w:val="0"/>
              <w:autoSpaceDE w:val="0"/>
              <w:autoSpaceDN w:val="0"/>
              <w:adjustRightInd w:val="0"/>
              <w:rPr>
                <w:rFonts w:cs="Arial"/>
                <w:color w:val="0000FF"/>
                <w:u w:val="single" w:color="0000FF"/>
                <w:lang w:val="en-US"/>
              </w:rPr>
            </w:pPr>
            <w:proofErr w:type="spellStart"/>
            <w:r w:rsidRPr="000D15EB">
              <w:rPr>
                <w:rFonts w:cs="Arial"/>
                <w:lang w:val="en-US"/>
              </w:rPr>
              <w:t>Teeside</w:t>
            </w:r>
            <w:proofErr w:type="spellEnd"/>
            <w:r w:rsidRPr="000D15EB">
              <w:rPr>
                <w:rFonts w:cs="Arial"/>
                <w:lang w:val="en-US"/>
              </w:rPr>
              <w:t xml:space="preserve"> + Darlington</w:t>
            </w:r>
          </w:p>
        </w:tc>
        <w:tc>
          <w:tcPr>
            <w:tcW w:w="2268" w:type="dxa"/>
            <w:tcBorders>
              <w:top w:val="single" w:sz="8" w:space="0" w:color="BFBFBF"/>
              <w:left w:val="single" w:sz="8" w:space="0" w:color="BFBFBF"/>
              <w:bottom w:val="single" w:sz="8" w:space="0" w:color="BFBFBF"/>
              <w:right w:val="single" w:sz="4" w:space="0" w:color="BFBFBF"/>
            </w:tcBorders>
            <w:shd w:val="clear" w:color="auto" w:fill="FFFF99"/>
          </w:tcPr>
          <w:p w14:paraId="56B1D411" w14:textId="77777777" w:rsidR="00E00AA4" w:rsidRPr="000D15EB" w:rsidRDefault="00E00AA4" w:rsidP="00E00AA4">
            <w:pPr>
              <w:widowControl w:val="0"/>
              <w:autoSpaceDE w:val="0"/>
              <w:autoSpaceDN w:val="0"/>
              <w:adjustRightInd w:val="0"/>
              <w:rPr>
                <w:rFonts w:cs="Arial"/>
                <w:u w:color="0000FF"/>
                <w:lang w:val="en-US"/>
              </w:rPr>
            </w:pPr>
            <w:r w:rsidRPr="000D15EB">
              <w:rPr>
                <w:rFonts w:cs="Arial"/>
                <w:lang w:val="en-US"/>
              </w:rPr>
              <w:t>Darlington</w:t>
            </w:r>
          </w:p>
        </w:tc>
      </w:tr>
      <w:tr w:rsidR="00E00AA4" w:rsidRPr="000D15EB" w14:paraId="556CBC39" w14:textId="77777777" w:rsidTr="00E00AA4">
        <w:tblPrEx>
          <w:tblBorders>
            <w:top w:val="none" w:sz="0" w:space="0" w:color="auto"/>
          </w:tblBorders>
        </w:tblPrEx>
        <w:trPr>
          <w:trHeight w:val="569"/>
        </w:trPr>
        <w:tc>
          <w:tcPr>
            <w:tcW w:w="2411"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vAlign w:val="bottom"/>
          </w:tcPr>
          <w:p w14:paraId="422BD343"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 xml:space="preserve">James </w:t>
            </w:r>
            <w:proofErr w:type="spellStart"/>
            <w:r w:rsidRPr="000D15EB">
              <w:rPr>
                <w:rFonts w:cs="Arial"/>
                <w:u w:color="0000FF"/>
                <w:lang w:val="en-US"/>
              </w:rPr>
              <w:t>Larcombe</w:t>
            </w:r>
            <w:proofErr w:type="spellEnd"/>
          </w:p>
        </w:tc>
        <w:tc>
          <w:tcPr>
            <w:tcW w:w="3260"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vAlign w:val="bottom"/>
          </w:tcPr>
          <w:tbl>
            <w:tblPr>
              <w:tblW w:w="7908" w:type="dxa"/>
              <w:tblCellSpacing w:w="0" w:type="dxa"/>
              <w:tblLayout w:type="fixed"/>
              <w:tblCellMar>
                <w:left w:w="0" w:type="dxa"/>
                <w:right w:w="0" w:type="dxa"/>
              </w:tblCellMar>
              <w:tblLook w:val="04A0" w:firstRow="1" w:lastRow="0" w:firstColumn="1" w:lastColumn="0" w:noHBand="0" w:noVBand="1"/>
            </w:tblPr>
            <w:tblGrid>
              <w:gridCol w:w="7908"/>
            </w:tblGrid>
            <w:tr w:rsidR="00E00AA4" w:rsidRPr="000D15EB" w14:paraId="08F88D8C" w14:textId="77777777" w:rsidTr="00E00AA4">
              <w:trPr>
                <w:tblCellSpacing w:w="0" w:type="dxa"/>
              </w:trPr>
              <w:tc>
                <w:tcPr>
                  <w:tcW w:w="7908" w:type="dxa"/>
                  <w:tcMar>
                    <w:top w:w="30" w:type="dxa"/>
                    <w:left w:w="0" w:type="dxa"/>
                    <w:bottom w:w="30" w:type="dxa"/>
                    <w:right w:w="0" w:type="dxa"/>
                  </w:tcMar>
                  <w:vAlign w:val="center"/>
                  <w:hideMark/>
                </w:tcPr>
                <w:p w14:paraId="2654784D" w14:textId="77777777" w:rsidR="00E00AA4" w:rsidRPr="000D15EB" w:rsidRDefault="006E7A37" w:rsidP="00E00AA4">
                  <w:pPr>
                    <w:rPr>
                      <w:rFonts w:cs="Arial"/>
                    </w:rPr>
                  </w:pPr>
                  <w:hyperlink r:id="rId22" w:history="1">
                    <w:r w:rsidR="00E00AA4" w:rsidRPr="000D15EB">
                      <w:rPr>
                        <w:rStyle w:val="Hyperlink"/>
                        <w:rFonts w:cs="Arial"/>
                      </w:rPr>
                      <w:t>james.larcombe@nhs.net</w:t>
                    </w:r>
                  </w:hyperlink>
                </w:p>
                <w:p w14:paraId="1197D5FA" w14:textId="77777777" w:rsidR="00E00AA4" w:rsidRPr="000D15EB" w:rsidRDefault="00E00AA4" w:rsidP="00E00AA4">
                  <w:pPr>
                    <w:rPr>
                      <w:rFonts w:cs="Arial"/>
                    </w:rPr>
                  </w:pPr>
                </w:p>
              </w:tc>
            </w:tr>
            <w:tr w:rsidR="00E00AA4" w:rsidRPr="000D15EB" w14:paraId="35C57044" w14:textId="77777777" w:rsidTr="00E00AA4">
              <w:trPr>
                <w:tblCellSpacing w:w="0" w:type="dxa"/>
              </w:trPr>
              <w:tc>
                <w:tcPr>
                  <w:tcW w:w="7908" w:type="dxa"/>
                  <w:vAlign w:val="center"/>
                  <w:hideMark/>
                </w:tcPr>
                <w:p w14:paraId="425AF067" w14:textId="77777777" w:rsidR="00E00AA4" w:rsidRPr="000D15EB" w:rsidRDefault="00E00AA4" w:rsidP="00E00AA4">
                  <w:pPr>
                    <w:rPr>
                      <w:rFonts w:ascii="Tahoma" w:hAnsi="Tahoma" w:cs="Tahoma"/>
                    </w:rPr>
                  </w:pPr>
                </w:p>
              </w:tc>
            </w:tr>
          </w:tbl>
          <w:p w14:paraId="7270BA2A" w14:textId="77777777" w:rsidR="00E00AA4" w:rsidRPr="000D15EB" w:rsidRDefault="00E00AA4" w:rsidP="00E00AA4">
            <w:pPr>
              <w:rPr>
                <w:rFonts w:ascii="Times" w:hAnsi="Times"/>
              </w:rPr>
            </w:pPr>
          </w:p>
          <w:p w14:paraId="69A2D8D0" w14:textId="77777777" w:rsidR="00E00AA4" w:rsidRPr="000D15EB" w:rsidRDefault="00E00AA4" w:rsidP="00E00AA4">
            <w:pPr>
              <w:widowControl w:val="0"/>
              <w:autoSpaceDE w:val="0"/>
              <w:autoSpaceDN w:val="0"/>
              <w:adjustRightInd w:val="0"/>
              <w:rPr>
                <w:rFonts w:cs="Arial"/>
                <w:color w:val="0000FF"/>
                <w:u w:val="single" w:color="0000FF"/>
                <w:lang w:val="en-US"/>
              </w:rPr>
            </w:pPr>
          </w:p>
        </w:tc>
        <w:tc>
          <w:tcPr>
            <w:tcW w:w="1985"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tcPr>
          <w:p w14:paraId="276491A2" w14:textId="77777777" w:rsidR="00E00AA4" w:rsidRPr="000D15EB" w:rsidRDefault="00E00AA4" w:rsidP="00E00AA4">
            <w:pPr>
              <w:widowControl w:val="0"/>
              <w:autoSpaceDE w:val="0"/>
              <w:autoSpaceDN w:val="0"/>
              <w:adjustRightInd w:val="0"/>
              <w:rPr>
                <w:rFonts w:cs="Arial"/>
                <w:color w:val="0000FF"/>
                <w:u w:val="single" w:color="0000FF"/>
                <w:lang w:val="en-US"/>
              </w:rPr>
            </w:pPr>
            <w:r w:rsidRPr="000D15EB">
              <w:rPr>
                <w:rFonts w:cs="Arial"/>
                <w:u w:color="0000FF"/>
                <w:lang w:val="en-US"/>
              </w:rPr>
              <w:t>Co Durham</w:t>
            </w:r>
          </w:p>
        </w:tc>
        <w:tc>
          <w:tcPr>
            <w:tcW w:w="2268" w:type="dxa"/>
            <w:tcBorders>
              <w:top w:val="single" w:sz="8" w:space="0" w:color="BFBFBF"/>
              <w:left w:val="single" w:sz="8" w:space="0" w:color="BFBFBF"/>
              <w:bottom w:val="single" w:sz="8" w:space="0" w:color="BFBFBF"/>
              <w:right w:val="single" w:sz="4" w:space="0" w:color="BFBFBF"/>
            </w:tcBorders>
            <w:shd w:val="clear" w:color="auto" w:fill="99CC00"/>
          </w:tcPr>
          <w:p w14:paraId="5833C72C"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Bishop Auckland</w:t>
            </w:r>
          </w:p>
        </w:tc>
      </w:tr>
      <w:tr w:rsidR="00E00AA4" w:rsidRPr="000D15EB" w14:paraId="41D5E79E" w14:textId="77777777" w:rsidTr="00E00AA4">
        <w:tblPrEx>
          <w:tblBorders>
            <w:top w:val="none" w:sz="0" w:space="0" w:color="auto"/>
          </w:tblBorders>
        </w:tblPrEx>
        <w:tc>
          <w:tcPr>
            <w:tcW w:w="2411"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tcPr>
          <w:p w14:paraId="477DBD5C"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Simon Wild</w:t>
            </w:r>
          </w:p>
        </w:tc>
        <w:tc>
          <w:tcPr>
            <w:tcW w:w="3260"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tcPr>
          <w:p w14:paraId="3DD6466B" w14:textId="77777777" w:rsidR="00E00AA4" w:rsidRPr="000D15EB" w:rsidRDefault="006E7A37" w:rsidP="00E00AA4">
            <w:pPr>
              <w:widowControl w:val="0"/>
              <w:autoSpaceDE w:val="0"/>
              <w:autoSpaceDN w:val="0"/>
              <w:adjustRightInd w:val="0"/>
              <w:rPr>
                <w:rFonts w:cs="Arial"/>
                <w:u w:color="0000FF"/>
                <w:lang w:val="en-US"/>
              </w:rPr>
            </w:pPr>
            <w:hyperlink r:id="rId23" w:history="1">
              <w:r w:rsidR="00E00AA4" w:rsidRPr="000D15EB">
                <w:rPr>
                  <w:rStyle w:val="Hyperlink"/>
                  <w:rFonts w:cs="Arial"/>
                  <w:u w:color="0000FF"/>
                  <w:lang w:val="en-US"/>
                </w:rPr>
                <w:t>Simon.wild@nhs.net</w:t>
              </w:r>
            </w:hyperlink>
          </w:p>
        </w:tc>
        <w:tc>
          <w:tcPr>
            <w:tcW w:w="1985"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tcPr>
          <w:p w14:paraId="60584219"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Co Durham</w:t>
            </w:r>
          </w:p>
        </w:tc>
        <w:tc>
          <w:tcPr>
            <w:tcW w:w="2268" w:type="dxa"/>
            <w:tcBorders>
              <w:top w:val="single" w:sz="8" w:space="0" w:color="BFBFBF"/>
              <w:left w:val="single" w:sz="8" w:space="0" w:color="BFBFBF"/>
              <w:bottom w:val="single" w:sz="8" w:space="0" w:color="BFBFBF"/>
              <w:right w:val="single" w:sz="4" w:space="0" w:color="BFBFBF"/>
            </w:tcBorders>
            <w:shd w:val="clear" w:color="auto" w:fill="99CC00"/>
          </w:tcPr>
          <w:p w14:paraId="34ECA102"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Durham City</w:t>
            </w:r>
          </w:p>
          <w:p w14:paraId="74E9A117" w14:textId="77777777" w:rsidR="00E00AA4" w:rsidRPr="000D15EB" w:rsidRDefault="00E00AA4" w:rsidP="00E00AA4">
            <w:pPr>
              <w:widowControl w:val="0"/>
              <w:autoSpaceDE w:val="0"/>
              <w:autoSpaceDN w:val="0"/>
              <w:adjustRightInd w:val="0"/>
              <w:rPr>
                <w:rFonts w:cs="Arial"/>
                <w:u w:color="0000FF"/>
                <w:lang w:val="en-US"/>
              </w:rPr>
            </w:pPr>
          </w:p>
        </w:tc>
      </w:tr>
      <w:tr w:rsidR="00E00AA4" w:rsidRPr="000D15EB" w14:paraId="277B0F7D" w14:textId="77777777" w:rsidTr="00E00AA4">
        <w:tblPrEx>
          <w:tblBorders>
            <w:top w:val="none" w:sz="0" w:space="0" w:color="auto"/>
          </w:tblBorders>
        </w:tblPrEx>
        <w:tc>
          <w:tcPr>
            <w:tcW w:w="2411"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tcPr>
          <w:p w14:paraId="46236068" w14:textId="77777777" w:rsidR="00E00AA4" w:rsidRPr="000D15EB" w:rsidRDefault="00E00AA4" w:rsidP="00E00AA4">
            <w:pPr>
              <w:widowControl w:val="0"/>
              <w:autoSpaceDE w:val="0"/>
              <w:autoSpaceDN w:val="0"/>
              <w:adjustRightInd w:val="0"/>
              <w:rPr>
                <w:rFonts w:cs="Arial"/>
                <w:color w:val="1F497D"/>
                <w:u w:color="0000FF"/>
                <w:lang w:val="en-US"/>
              </w:rPr>
            </w:pPr>
            <w:proofErr w:type="spellStart"/>
            <w:r w:rsidRPr="000D15EB">
              <w:rPr>
                <w:rFonts w:cs="Arial"/>
                <w:color w:val="1F497D"/>
                <w:u w:color="0000FF"/>
                <w:lang w:val="en-US"/>
              </w:rPr>
              <w:t>Sallyann</w:t>
            </w:r>
            <w:proofErr w:type="spellEnd"/>
            <w:r w:rsidRPr="000D15EB">
              <w:rPr>
                <w:rFonts w:cs="Arial"/>
                <w:color w:val="1F497D"/>
                <w:u w:color="0000FF"/>
                <w:lang w:val="en-US"/>
              </w:rPr>
              <w:t xml:space="preserve"> Ritchie</w:t>
            </w:r>
          </w:p>
        </w:tc>
        <w:tc>
          <w:tcPr>
            <w:tcW w:w="3260"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tcPr>
          <w:p w14:paraId="56363E9C" w14:textId="77777777" w:rsidR="00E00AA4" w:rsidRPr="000D15EB" w:rsidRDefault="006E7A37" w:rsidP="00E00AA4">
            <w:pPr>
              <w:widowControl w:val="0"/>
              <w:autoSpaceDE w:val="0"/>
              <w:autoSpaceDN w:val="0"/>
              <w:adjustRightInd w:val="0"/>
              <w:rPr>
                <w:rFonts w:cs="Arial"/>
                <w:color w:val="1F497D"/>
                <w:u w:color="0000FF"/>
                <w:lang w:val="en-US"/>
              </w:rPr>
            </w:pPr>
            <w:hyperlink r:id="rId24" w:history="1">
              <w:r w:rsidR="00E00AA4" w:rsidRPr="000D15EB">
                <w:rPr>
                  <w:rStyle w:val="Hyperlink"/>
                  <w:rFonts w:cs="Arial"/>
                  <w:u w:color="0000FF"/>
                  <w:lang w:val="en-US"/>
                </w:rPr>
                <w:t>Sallyann.ritchie@nhs.net</w:t>
              </w:r>
            </w:hyperlink>
          </w:p>
        </w:tc>
        <w:tc>
          <w:tcPr>
            <w:tcW w:w="1985"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tcPr>
          <w:p w14:paraId="7A0CD5CA" w14:textId="77777777" w:rsidR="00E00AA4" w:rsidRPr="000D15EB" w:rsidRDefault="00E00AA4" w:rsidP="00E00AA4">
            <w:pPr>
              <w:widowControl w:val="0"/>
              <w:autoSpaceDE w:val="0"/>
              <w:autoSpaceDN w:val="0"/>
              <w:adjustRightInd w:val="0"/>
              <w:rPr>
                <w:rFonts w:cs="Arial"/>
                <w:u w:color="0000FF"/>
                <w:lang w:val="en-US"/>
              </w:rPr>
            </w:pPr>
          </w:p>
          <w:p w14:paraId="59728E88"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Co Durham</w:t>
            </w:r>
          </w:p>
        </w:tc>
        <w:tc>
          <w:tcPr>
            <w:tcW w:w="2268" w:type="dxa"/>
            <w:tcBorders>
              <w:top w:val="single" w:sz="8" w:space="0" w:color="BFBFBF"/>
              <w:left w:val="single" w:sz="8" w:space="0" w:color="BFBFBF"/>
              <w:bottom w:val="single" w:sz="8" w:space="0" w:color="BFBFBF"/>
              <w:right w:val="single" w:sz="4" w:space="0" w:color="BFBFBF"/>
            </w:tcBorders>
            <w:shd w:val="clear" w:color="auto" w:fill="99CC00"/>
          </w:tcPr>
          <w:p w14:paraId="1AD2E3D5"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 xml:space="preserve">Dales and </w:t>
            </w:r>
            <w:proofErr w:type="spellStart"/>
            <w:r w:rsidRPr="000D15EB">
              <w:rPr>
                <w:rFonts w:cs="Arial"/>
                <w:u w:color="0000FF"/>
                <w:lang w:val="en-US"/>
              </w:rPr>
              <w:t>Derwentside</w:t>
            </w:r>
            <w:proofErr w:type="spellEnd"/>
          </w:p>
        </w:tc>
      </w:tr>
      <w:tr w:rsidR="00E00AA4" w:rsidRPr="000D15EB" w14:paraId="3A41CDDB" w14:textId="77777777" w:rsidTr="00E00AA4">
        <w:tblPrEx>
          <w:tblBorders>
            <w:top w:val="none" w:sz="0" w:space="0" w:color="auto"/>
          </w:tblBorders>
        </w:tblPrEx>
        <w:tc>
          <w:tcPr>
            <w:tcW w:w="2411" w:type="dxa"/>
            <w:tcBorders>
              <w:top w:val="single" w:sz="8" w:space="0" w:color="BFBFBF"/>
              <w:left w:val="single" w:sz="8" w:space="0" w:color="BFBFBF"/>
              <w:bottom w:val="single" w:sz="4" w:space="0" w:color="BFBFBF"/>
              <w:right w:val="single" w:sz="4" w:space="0" w:color="BFBFBF"/>
            </w:tcBorders>
            <w:shd w:val="clear" w:color="auto" w:fill="99CC00"/>
            <w:tcMar>
              <w:top w:w="100" w:type="nil"/>
              <w:right w:w="100" w:type="nil"/>
            </w:tcMar>
            <w:vAlign w:val="bottom"/>
          </w:tcPr>
          <w:p w14:paraId="370DEF39"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Jane Leigh</w:t>
            </w:r>
          </w:p>
        </w:tc>
        <w:tc>
          <w:tcPr>
            <w:tcW w:w="3260" w:type="dxa"/>
            <w:tcBorders>
              <w:top w:val="single" w:sz="8" w:space="0" w:color="BFBFBF"/>
              <w:left w:val="single" w:sz="8" w:space="0" w:color="BFBFBF"/>
              <w:bottom w:val="single" w:sz="4" w:space="0" w:color="BFBFBF"/>
              <w:right w:val="single" w:sz="4" w:space="0" w:color="BFBFBF"/>
            </w:tcBorders>
            <w:shd w:val="clear" w:color="auto" w:fill="99CC00"/>
            <w:tcMar>
              <w:top w:w="100" w:type="nil"/>
              <w:right w:w="100" w:type="nil"/>
            </w:tcMar>
            <w:vAlign w:val="bottom"/>
          </w:tcPr>
          <w:p w14:paraId="2C9F3C1E" w14:textId="77777777" w:rsidR="00E00AA4" w:rsidRPr="000D15EB" w:rsidRDefault="006E7A37" w:rsidP="00E00AA4">
            <w:pPr>
              <w:widowControl w:val="0"/>
              <w:autoSpaceDE w:val="0"/>
              <w:autoSpaceDN w:val="0"/>
              <w:adjustRightInd w:val="0"/>
              <w:rPr>
                <w:rFonts w:cs="Arial"/>
                <w:u w:color="0000FF"/>
                <w:lang w:val="en-US"/>
              </w:rPr>
            </w:pPr>
            <w:hyperlink r:id="rId25" w:history="1">
              <w:r w:rsidR="00E00AA4" w:rsidRPr="000D15EB">
                <w:rPr>
                  <w:rFonts w:cs="Arial"/>
                  <w:color w:val="0000FF"/>
                  <w:u w:val="single" w:color="0000FF"/>
                  <w:lang w:val="en-US"/>
                </w:rPr>
                <w:t>janeleigh@nhs.net</w:t>
              </w:r>
            </w:hyperlink>
          </w:p>
        </w:tc>
        <w:tc>
          <w:tcPr>
            <w:tcW w:w="1985" w:type="dxa"/>
            <w:tcBorders>
              <w:top w:val="single" w:sz="8" w:space="0" w:color="BFBFBF"/>
              <w:left w:val="single" w:sz="8" w:space="0" w:color="BFBFBF"/>
              <w:bottom w:val="single" w:sz="8" w:space="0" w:color="BFBFBF"/>
              <w:right w:val="single" w:sz="4" w:space="0" w:color="BFBFBF"/>
            </w:tcBorders>
            <w:shd w:val="clear" w:color="auto" w:fill="99CC00"/>
            <w:tcMar>
              <w:top w:w="100" w:type="nil"/>
              <w:right w:w="100" w:type="nil"/>
            </w:tcMar>
          </w:tcPr>
          <w:p w14:paraId="73D21FA4"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Co Durham</w:t>
            </w:r>
          </w:p>
        </w:tc>
        <w:tc>
          <w:tcPr>
            <w:tcW w:w="2268" w:type="dxa"/>
            <w:tcBorders>
              <w:top w:val="single" w:sz="8" w:space="0" w:color="BFBFBF"/>
              <w:left w:val="single" w:sz="8" w:space="0" w:color="BFBFBF"/>
              <w:bottom w:val="single" w:sz="8" w:space="0" w:color="BFBFBF"/>
              <w:right w:val="single" w:sz="4" w:space="0" w:color="BFBFBF"/>
            </w:tcBorders>
            <w:shd w:val="clear" w:color="auto" w:fill="99CC00"/>
          </w:tcPr>
          <w:p w14:paraId="5F14C120" w14:textId="77777777" w:rsidR="00E00AA4" w:rsidRPr="000D15EB" w:rsidRDefault="00E00AA4" w:rsidP="00E00AA4">
            <w:pPr>
              <w:widowControl w:val="0"/>
              <w:autoSpaceDE w:val="0"/>
              <w:autoSpaceDN w:val="0"/>
              <w:adjustRightInd w:val="0"/>
              <w:rPr>
                <w:rFonts w:cs="Arial"/>
                <w:u w:color="0000FF"/>
                <w:lang w:val="en-US"/>
              </w:rPr>
            </w:pPr>
            <w:proofErr w:type="spellStart"/>
            <w:r w:rsidRPr="000D15EB">
              <w:rPr>
                <w:rFonts w:cs="Arial"/>
                <w:u w:color="0000FF"/>
                <w:lang w:val="en-US"/>
              </w:rPr>
              <w:t>Easington</w:t>
            </w:r>
            <w:proofErr w:type="spellEnd"/>
          </w:p>
        </w:tc>
      </w:tr>
      <w:tr w:rsidR="00E00AA4" w:rsidRPr="000D15EB" w14:paraId="0904CA69"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FFCC99"/>
            <w:tcMar>
              <w:top w:w="100" w:type="nil"/>
              <w:right w:w="100" w:type="nil"/>
            </w:tcMar>
            <w:vAlign w:val="bottom"/>
          </w:tcPr>
          <w:p w14:paraId="09830D40"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 xml:space="preserve">Christine </w:t>
            </w:r>
            <w:proofErr w:type="spellStart"/>
            <w:r w:rsidRPr="000D15EB">
              <w:rPr>
                <w:rFonts w:cs="Arial"/>
                <w:u w:color="0000FF"/>
                <w:lang w:val="en-US"/>
              </w:rPr>
              <w:t>Laidler</w:t>
            </w:r>
            <w:proofErr w:type="spellEnd"/>
          </w:p>
        </w:tc>
        <w:tc>
          <w:tcPr>
            <w:tcW w:w="3260" w:type="dxa"/>
            <w:tcBorders>
              <w:top w:val="single" w:sz="4" w:space="0" w:color="BFBFBF"/>
              <w:left w:val="single" w:sz="8" w:space="0" w:color="BFBFBF"/>
              <w:bottom w:val="single" w:sz="4" w:space="0" w:color="BFBFBF"/>
              <w:right w:val="single" w:sz="4" w:space="0" w:color="BFBFBF"/>
            </w:tcBorders>
            <w:shd w:val="clear" w:color="auto" w:fill="FFCC99"/>
            <w:tcMar>
              <w:top w:w="100" w:type="nil"/>
              <w:right w:w="100" w:type="nil"/>
            </w:tcMar>
            <w:vAlign w:val="bottom"/>
          </w:tcPr>
          <w:p w14:paraId="039FF6B1" w14:textId="77777777" w:rsidR="00E00AA4" w:rsidRPr="000D15EB" w:rsidRDefault="006E7A37" w:rsidP="00E00AA4">
            <w:pPr>
              <w:widowControl w:val="0"/>
              <w:autoSpaceDE w:val="0"/>
              <w:autoSpaceDN w:val="0"/>
              <w:adjustRightInd w:val="0"/>
              <w:rPr>
                <w:rFonts w:cs="Arial"/>
                <w:u w:color="0000FF"/>
                <w:lang w:val="en-US"/>
              </w:rPr>
            </w:pPr>
            <w:hyperlink r:id="rId26" w:history="1">
              <w:r w:rsidR="00E00AA4" w:rsidRPr="000D15EB">
                <w:rPr>
                  <w:rFonts w:cs="Arial"/>
                  <w:color w:val="0000FF"/>
                  <w:u w:val="single" w:color="0000FF"/>
                  <w:lang w:val="en-US"/>
                </w:rPr>
                <w:t>christine.laidler@nhs.net</w:t>
              </w:r>
            </w:hyperlink>
          </w:p>
        </w:tc>
        <w:tc>
          <w:tcPr>
            <w:tcW w:w="1985" w:type="dxa"/>
            <w:vMerge w:val="restart"/>
            <w:tcBorders>
              <w:top w:val="single" w:sz="4" w:space="0" w:color="BFBFBF"/>
              <w:left w:val="single" w:sz="8" w:space="0" w:color="BFBFBF"/>
              <w:right w:val="single" w:sz="4" w:space="0" w:color="BFBFBF"/>
            </w:tcBorders>
            <w:shd w:val="clear" w:color="auto" w:fill="FFCC99"/>
            <w:tcMar>
              <w:top w:w="100" w:type="nil"/>
              <w:right w:w="100" w:type="nil"/>
            </w:tcMar>
          </w:tcPr>
          <w:p w14:paraId="2AC79EBF" w14:textId="77777777" w:rsidR="00E00AA4" w:rsidRPr="000D15EB" w:rsidRDefault="00E00AA4" w:rsidP="00E00AA4">
            <w:pPr>
              <w:widowControl w:val="0"/>
              <w:autoSpaceDE w:val="0"/>
              <w:autoSpaceDN w:val="0"/>
              <w:adjustRightInd w:val="0"/>
              <w:rPr>
                <w:rFonts w:cs="Arial"/>
                <w:u w:color="0000FF"/>
                <w:lang w:val="en-US"/>
              </w:rPr>
            </w:pPr>
          </w:p>
          <w:p w14:paraId="4721D2F0"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 xml:space="preserve">South </w:t>
            </w:r>
            <w:proofErr w:type="spellStart"/>
            <w:r w:rsidRPr="000D15EB">
              <w:rPr>
                <w:rFonts w:cs="Arial"/>
                <w:u w:color="0000FF"/>
                <w:lang w:val="en-US"/>
              </w:rPr>
              <w:t>Tyneside</w:t>
            </w:r>
            <w:proofErr w:type="spellEnd"/>
          </w:p>
          <w:p w14:paraId="77A61AF3" w14:textId="77777777" w:rsidR="00E00AA4" w:rsidRPr="000D15EB" w:rsidRDefault="00E00AA4" w:rsidP="00E00AA4">
            <w:pPr>
              <w:widowControl w:val="0"/>
              <w:autoSpaceDE w:val="0"/>
              <w:autoSpaceDN w:val="0"/>
              <w:adjustRightInd w:val="0"/>
              <w:rPr>
                <w:rFonts w:cs="Arial"/>
                <w:u w:color="0000FF"/>
                <w:lang w:val="en-US"/>
              </w:rPr>
            </w:pPr>
            <w:proofErr w:type="spellStart"/>
            <w:r w:rsidRPr="000D15EB">
              <w:rPr>
                <w:rFonts w:cs="Arial"/>
                <w:u w:color="0000FF"/>
                <w:lang w:val="en-US"/>
              </w:rPr>
              <w:t>Gateshead</w:t>
            </w:r>
            <w:proofErr w:type="spellEnd"/>
            <w:r w:rsidRPr="000D15EB">
              <w:rPr>
                <w:rFonts w:cs="Arial"/>
                <w:u w:color="0000FF"/>
                <w:lang w:val="en-US"/>
              </w:rPr>
              <w:t xml:space="preserve"> and Sunderland</w:t>
            </w:r>
          </w:p>
          <w:p w14:paraId="3A64CD58" w14:textId="77777777" w:rsidR="00E00AA4" w:rsidRPr="000D15EB" w:rsidRDefault="00E00AA4" w:rsidP="00E00AA4">
            <w:pPr>
              <w:widowControl w:val="0"/>
              <w:autoSpaceDE w:val="0"/>
              <w:autoSpaceDN w:val="0"/>
              <w:adjustRightInd w:val="0"/>
              <w:rPr>
                <w:rFonts w:cs="Arial"/>
                <w:u w:color="0000FF"/>
                <w:lang w:val="en-US"/>
              </w:rPr>
            </w:pPr>
          </w:p>
        </w:tc>
        <w:tc>
          <w:tcPr>
            <w:tcW w:w="2268" w:type="dxa"/>
            <w:tcBorders>
              <w:top w:val="single" w:sz="4" w:space="0" w:color="BFBFBF"/>
              <w:left w:val="single" w:sz="8" w:space="0" w:color="BFBFBF"/>
              <w:bottom w:val="single" w:sz="8" w:space="0" w:color="BFBFBF"/>
              <w:right w:val="single" w:sz="4" w:space="0" w:color="BFBFBF"/>
            </w:tcBorders>
            <w:shd w:val="clear" w:color="auto" w:fill="FFCC99"/>
          </w:tcPr>
          <w:p w14:paraId="4826868E" w14:textId="77777777" w:rsidR="00E00AA4" w:rsidRPr="000D15EB" w:rsidRDefault="00E00AA4" w:rsidP="00E00AA4">
            <w:pPr>
              <w:widowControl w:val="0"/>
              <w:autoSpaceDE w:val="0"/>
              <w:autoSpaceDN w:val="0"/>
              <w:adjustRightInd w:val="0"/>
              <w:rPr>
                <w:rFonts w:cs="Arial"/>
                <w:u w:color="0000FF"/>
                <w:lang w:val="en-US"/>
              </w:rPr>
            </w:pPr>
            <w:proofErr w:type="spellStart"/>
            <w:r w:rsidRPr="000D15EB">
              <w:rPr>
                <w:rFonts w:cs="Arial"/>
                <w:u w:color="0000FF"/>
                <w:lang w:val="en-US"/>
              </w:rPr>
              <w:t>Gateshead</w:t>
            </w:r>
            <w:proofErr w:type="spellEnd"/>
            <w:r w:rsidRPr="000D15EB">
              <w:rPr>
                <w:rFonts w:cs="Arial"/>
                <w:u w:color="0000FF"/>
                <w:lang w:val="en-US"/>
              </w:rPr>
              <w:t>/ST</w:t>
            </w:r>
          </w:p>
        </w:tc>
      </w:tr>
      <w:tr w:rsidR="00E00AA4" w:rsidRPr="000D15EB" w14:paraId="75796620"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FFCC99"/>
            <w:tcMar>
              <w:top w:w="100" w:type="nil"/>
              <w:right w:w="100" w:type="nil"/>
            </w:tcMar>
            <w:vAlign w:val="bottom"/>
          </w:tcPr>
          <w:p w14:paraId="17D5C2F0" w14:textId="77777777" w:rsidR="00E00AA4" w:rsidRPr="000D15EB" w:rsidRDefault="00E00AA4" w:rsidP="00E00AA4">
            <w:pPr>
              <w:widowControl w:val="0"/>
              <w:autoSpaceDE w:val="0"/>
              <w:autoSpaceDN w:val="0"/>
              <w:adjustRightInd w:val="0"/>
              <w:rPr>
                <w:rFonts w:cs="Arial"/>
                <w:u w:color="0000FF"/>
                <w:lang w:val="en-US"/>
              </w:rPr>
            </w:pPr>
            <w:proofErr w:type="spellStart"/>
            <w:r w:rsidRPr="000D15EB">
              <w:rPr>
                <w:rFonts w:cs="Arial"/>
                <w:u w:color="0000FF"/>
                <w:lang w:val="en-US"/>
              </w:rPr>
              <w:t>Varun</w:t>
            </w:r>
            <w:proofErr w:type="spellEnd"/>
            <w:r w:rsidRPr="000D15EB">
              <w:rPr>
                <w:rFonts w:cs="Arial"/>
                <w:u w:color="0000FF"/>
                <w:lang w:val="en-US"/>
              </w:rPr>
              <w:t xml:space="preserve"> </w:t>
            </w:r>
            <w:proofErr w:type="spellStart"/>
            <w:r w:rsidRPr="000D15EB">
              <w:rPr>
                <w:rFonts w:cs="Arial"/>
                <w:u w:color="0000FF"/>
                <w:lang w:val="en-US"/>
              </w:rPr>
              <w:t>Kaura</w:t>
            </w:r>
            <w:proofErr w:type="spellEnd"/>
          </w:p>
        </w:tc>
        <w:tc>
          <w:tcPr>
            <w:tcW w:w="3260" w:type="dxa"/>
            <w:tcBorders>
              <w:top w:val="single" w:sz="4" w:space="0" w:color="BFBFBF"/>
              <w:left w:val="single" w:sz="8" w:space="0" w:color="BFBFBF"/>
              <w:bottom w:val="single" w:sz="4" w:space="0" w:color="BFBFBF"/>
              <w:right w:val="single" w:sz="4" w:space="0" w:color="BFBFBF"/>
            </w:tcBorders>
            <w:shd w:val="clear" w:color="auto" w:fill="FFCC99"/>
            <w:tcMar>
              <w:top w:w="100" w:type="nil"/>
              <w:right w:w="100" w:type="nil"/>
            </w:tcMar>
            <w:vAlign w:val="bottom"/>
          </w:tcPr>
          <w:p w14:paraId="7EA42BC7" w14:textId="77777777" w:rsidR="00E00AA4" w:rsidRPr="000D15EB" w:rsidRDefault="006E7A37" w:rsidP="00E00AA4">
            <w:pPr>
              <w:widowControl w:val="0"/>
              <w:autoSpaceDE w:val="0"/>
              <w:autoSpaceDN w:val="0"/>
              <w:adjustRightInd w:val="0"/>
              <w:rPr>
                <w:rFonts w:cs="Arial"/>
                <w:u w:color="0000FF"/>
                <w:lang w:val="en-US"/>
              </w:rPr>
            </w:pPr>
            <w:hyperlink r:id="rId27" w:history="1">
              <w:r w:rsidR="00E00AA4" w:rsidRPr="000D15EB">
                <w:rPr>
                  <w:rFonts w:cs="Arial"/>
                  <w:color w:val="0000FF"/>
                  <w:u w:val="single" w:color="0000FF"/>
                  <w:lang w:val="en-US"/>
                </w:rPr>
                <w:t>varun.kaura1@nhs.net</w:t>
              </w:r>
            </w:hyperlink>
          </w:p>
        </w:tc>
        <w:tc>
          <w:tcPr>
            <w:tcW w:w="1985" w:type="dxa"/>
            <w:vMerge/>
            <w:tcBorders>
              <w:left w:val="single" w:sz="8" w:space="0" w:color="BFBFBF"/>
              <w:right w:val="single" w:sz="4" w:space="0" w:color="BFBFBF"/>
            </w:tcBorders>
            <w:shd w:val="clear" w:color="auto" w:fill="FFCC99"/>
            <w:tcMar>
              <w:top w:w="100" w:type="nil"/>
              <w:right w:w="100" w:type="nil"/>
            </w:tcMar>
          </w:tcPr>
          <w:p w14:paraId="7B307324" w14:textId="77777777" w:rsidR="00E00AA4" w:rsidRPr="000D15EB" w:rsidRDefault="00E00AA4" w:rsidP="00E00AA4">
            <w:pPr>
              <w:widowControl w:val="0"/>
              <w:autoSpaceDE w:val="0"/>
              <w:autoSpaceDN w:val="0"/>
              <w:adjustRightInd w:val="0"/>
              <w:rPr>
                <w:rFonts w:cs="Arial"/>
                <w:u w:color="0000FF"/>
                <w:lang w:val="en-US"/>
              </w:rPr>
            </w:pPr>
          </w:p>
        </w:tc>
        <w:tc>
          <w:tcPr>
            <w:tcW w:w="2268" w:type="dxa"/>
            <w:tcBorders>
              <w:top w:val="single" w:sz="4" w:space="0" w:color="BFBFBF"/>
              <w:left w:val="single" w:sz="8" w:space="0" w:color="BFBFBF"/>
              <w:bottom w:val="single" w:sz="8" w:space="0" w:color="BFBFBF"/>
              <w:right w:val="single" w:sz="4" w:space="0" w:color="BFBFBF"/>
            </w:tcBorders>
            <w:shd w:val="clear" w:color="auto" w:fill="FFCC99"/>
          </w:tcPr>
          <w:p w14:paraId="0CBE240B" w14:textId="77777777" w:rsidR="00E00AA4" w:rsidRPr="000D15EB" w:rsidRDefault="00E00AA4" w:rsidP="00E00AA4">
            <w:pPr>
              <w:widowControl w:val="0"/>
              <w:autoSpaceDE w:val="0"/>
              <w:autoSpaceDN w:val="0"/>
              <w:adjustRightInd w:val="0"/>
              <w:rPr>
                <w:rFonts w:cs="Arial"/>
                <w:u w:color="0000FF"/>
                <w:lang w:val="en-US"/>
              </w:rPr>
            </w:pPr>
            <w:proofErr w:type="spellStart"/>
            <w:r w:rsidRPr="000D15EB">
              <w:rPr>
                <w:rFonts w:cs="Arial"/>
                <w:u w:color="0000FF"/>
                <w:lang w:val="en-US"/>
              </w:rPr>
              <w:t>Gateshead</w:t>
            </w:r>
            <w:proofErr w:type="spellEnd"/>
            <w:r w:rsidRPr="000D15EB">
              <w:rPr>
                <w:rFonts w:cs="Arial"/>
                <w:u w:color="0000FF"/>
                <w:lang w:val="en-US"/>
              </w:rPr>
              <w:t>/ST</w:t>
            </w:r>
          </w:p>
        </w:tc>
      </w:tr>
      <w:tr w:rsidR="00E00AA4" w:rsidRPr="000D15EB" w14:paraId="35438D32"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FFCC99"/>
            <w:tcMar>
              <w:top w:w="100" w:type="nil"/>
              <w:right w:w="100" w:type="nil"/>
            </w:tcMar>
            <w:vAlign w:val="bottom"/>
          </w:tcPr>
          <w:p w14:paraId="4D4FD94D"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Ashley Liston</w:t>
            </w:r>
          </w:p>
        </w:tc>
        <w:tc>
          <w:tcPr>
            <w:tcW w:w="3260" w:type="dxa"/>
            <w:tcBorders>
              <w:top w:val="single" w:sz="4" w:space="0" w:color="BFBFBF"/>
              <w:left w:val="single" w:sz="8" w:space="0" w:color="BFBFBF"/>
              <w:bottom w:val="single" w:sz="4" w:space="0" w:color="BFBFBF"/>
              <w:right w:val="single" w:sz="4" w:space="0" w:color="BFBFBF"/>
            </w:tcBorders>
            <w:shd w:val="clear" w:color="auto" w:fill="FFCC99"/>
            <w:tcMar>
              <w:top w:w="100" w:type="nil"/>
              <w:right w:w="100" w:type="nil"/>
            </w:tcMar>
            <w:vAlign w:val="bottom"/>
          </w:tcPr>
          <w:p w14:paraId="0B504C99" w14:textId="77777777" w:rsidR="00E00AA4" w:rsidRPr="000D15EB" w:rsidRDefault="006E7A37" w:rsidP="00E00AA4">
            <w:pPr>
              <w:widowControl w:val="0"/>
              <w:autoSpaceDE w:val="0"/>
              <w:autoSpaceDN w:val="0"/>
              <w:adjustRightInd w:val="0"/>
              <w:rPr>
                <w:rFonts w:cs="Arial"/>
                <w:u w:color="0000FF"/>
                <w:lang w:val="en-US"/>
              </w:rPr>
            </w:pPr>
            <w:hyperlink r:id="rId28" w:history="1">
              <w:r w:rsidR="00E00AA4" w:rsidRPr="000D15EB">
                <w:rPr>
                  <w:rStyle w:val="Hyperlink"/>
                  <w:rFonts w:cs="Arial"/>
                  <w:u w:color="0000FF"/>
                  <w:lang w:val="en-US"/>
                </w:rPr>
                <w:t>ashley.liston@nhs.net</w:t>
              </w:r>
            </w:hyperlink>
          </w:p>
        </w:tc>
        <w:tc>
          <w:tcPr>
            <w:tcW w:w="1985" w:type="dxa"/>
            <w:vMerge/>
            <w:tcBorders>
              <w:left w:val="single" w:sz="8" w:space="0" w:color="BFBFBF"/>
              <w:right w:val="single" w:sz="4" w:space="0" w:color="BFBFBF"/>
            </w:tcBorders>
            <w:shd w:val="clear" w:color="auto" w:fill="FFCC99"/>
            <w:tcMar>
              <w:top w:w="100" w:type="nil"/>
              <w:right w:w="100" w:type="nil"/>
            </w:tcMar>
            <w:vAlign w:val="center"/>
          </w:tcPr>
          <w:p w14:paraId="22973318" w14:textId="77777777" w:rsidR="00E00AA4" w:rsidRPr="000D15EB" w:rsidRDefault="00E00AA4" w:rsidP="00E00AA4">
            <w:pPr>
              <w:widowControl w:val="0"/>
              <w:autoSpaceDE w:val="0"/>
              <w:autoSpaceDN w:val="0"/>
              <w:adjustRightInd w:val="0"/>
              <w:rPr>
                <w:rFonts w:cs="Arial"/>
                <w:u w:color="0000FF"/>
                <w:lang w:val="en-US"/>
              </w:rPr>
            </w:pPr>
          </w:p>
        </w:tc>
        <w:tc>
          <w:tcPr>
            <w:tcW w:w="2268" w:type="dxa"/>
            <w:tcBorders>
              <w:top w:val="single" w:sz="8" w:space="0" w:color="BFBFBF"/>
              <w:left w:val="single" w:sz="4" w:space="0" w:color="BFBFBF"/>
              <w:bottom w:val="single" w:sz="8" w:space="0" w:color="BFBFBF"/>
              <w:right w:val="single" w:sz="8" w:space="0" w:color="BFBFBF"/>
            </w:tcBorders>
            <w:shd w:val="clear" w:color="auto" w:fill="FFCC99"/>
            <w:vAlign w:val="center"/>
          </w:tcPr>
          <w:p w14:paraId="1D8FEB53"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Sunderland/ST</w:t>
            </w:r>
          </w:p>
        </w:tc>
      </w:tr>
      <w:tr w:rsidR="00E00AA4" w:rsidRPr="000D15EB" w14:paraId="2817CDA6"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FFCC99"/>
            <w:tcMar>
              <w:top w:w="100" w:type="nil"/>
              <w:right w:w="100" w:type="nil"/>
            </w:tcMar>
            <w:vAlign w:val="bottom"/>
          </w:tcPr>
          <w:p w14:paraId="7B8C79EC"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Gerry McBride</w:t>
            </w:r>
          </w:p>
        </w:tc>
        <w:tc>
          <w:tcPr>
            <w:tcW w:w="3260" w:type="dxa"/>
            <w:tcBorders>
              <w:top w:val="single" w:sz="4" w:space="0" w:color="BFBFBF"/>
              <w:left w:val="single" w:sz="8" w:space="0" w:color="BFBFBF"/>
              <w:bottom w:val="single" w:sz="4" w:space="0" w:color="BFBFBF"/>
              <w:right w:val="single" w:sz="4" w:space="0" w:color="BFBFBF"/>
            </w:tcBorders>
            <w:shd w:val="clear" w:color="auto" w:fill="FFCC99"/>
            <w:tcMar>
              <w:top w:w="100" w:type="nil"/>
              <w:right w:w="100" w:type="nil"/>
            </w:tcMar>
            <w:vAlign w:val="bottom"/>
          </w:tcPr>
          <w:p w14:paraId="572E4CDE" w14:textId="77777777" w:rsidR="00E00AA4" w:rsidRPr="000D15EB" w:rsidRDefault="006E7A37" w:rsidP="00E00AA4">
            <w:pPr>
              <w:widowControl w:val="0"/>
              <w:autoSpaceDE w:val="0"/>
              <w:autoSpaceDN w:val="0"/>
              <w:adjustRightInd w:val="0"/>
              <w:rPr>
                <w:rFonts w:cs="Arial"/>
                <w:u w:color="0000FF"/>
                <w:lang w:val="en-US"/>
              </w:rPr>
            </w:pPr>
            <w:hyperlink r:id="rId29" w:history="1">
              <w:r w:rsidR="00E00AA4" w:rsidRPr="000D15EB">
                <w:rPr>
                  <w:rStyle w:val="Hyperlink"/>
                  <w:rFonts w:cs="Arial"/>
                  <w:u w:color="0000FF"/>
                  <w:lang w:val="en-US"/>
                </w:rPr>
                <w:t>gerry.mcbride@gp-a89016.nhs.uk</w:t>
              </w:r>
            </w:hyperlink>
          </w:p>
        </w:tc>
        <w:tc>
          <w:tcPr>
            <w:tcW w:w="1985" w:type="dxa"/>
            <w:vMerge/>
            <w:tcBorders>
              <w:left w:val="single" w:sz="8" w:space="0" w:color="BFBFBF"/>
              <w:bottom w:val="single" w:sz="8" w:space="0" w:color="BFBFBF"/>
              <w:right w:val="single" w:sz="4" w:space="0" w:color="BFBFBF"/>
            </w:tcBorders>
            <w:shd w:val="clear" w:color="auto" w:fill="FFCC99"/>
            <w:tcMar>
              <w:top w:w="100" w:type="nil"/>
              <w:right w:w="100" w:type="nil"/>
            </w:tcMar>
            <w:vAlign w:val="center"/>
          </w:tcPr>
          <w:p w14:paraId="2647BD7D" w14:textId="77777777" w:rsidR="00E00AA4" w:rsidRPr="000D15EB" w:rsidRDefault="00E00AA4" w:rsidP="00E00AA4">
            <w:pPr>
              <w:widowControl w:val="0"/>
              <w:autoSpaceDE w:val="0"/>
              <w:autoSpaceDN w:val="0"/>
              <w:adjustRightInd w:val="0"/>
              <w:rPr>
                <w:rFonts w:cs="Arial"/>
                <w:u w:color="0000FF"/>
                <w:lang w:val="en-US"/>
              </w:rPr>
            </w:pPr>
          </w:p>
        </w:tc>
        <w:tc>
          <w:tcPr>
            <w:tcW w:w="2268" w:type="dxa"/>
            <w:tcBorders>
              <w:top w:val="single" w:sz="8" w:space="0" w:color="BFBFBF"/>
              <w:left w:val="single" w:sz="4" w:space="0" w:color="BFBFBF"/>
              <w:bottom w:val="single" w:sz="8" w:space="0" w:color="BFBFBF"/>
              <w:right w:val="single" w:sz="8" w:space="0" w:color="BFBFBF"/>
            </w:tcBorders>
            <w:shd w:val="clear" w:color="auto" w:fill="FFCC99"/>
            <w:vAlign w:val="center"/>
          </w:tcPr>
          <w:p w14:paraId="293D19E9"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Sunderland/ST</w:t>
            </w:r>
          </w:p>
        </w:tc>
      </w:tr>
      <w:tr w:rsidR="00E00AA4" w:rsidRPr="000D15EB" w14:paraId="61F20624" w14:textId="77777777" w:rsidTr="00E00AA4">
        <w:tblPrEx>
          <w:tblBorders>
            <w:top w:val="none" w:sz="0" w:space="0" w:color="auto"/>
          </w:tblBorders>
        </w:tblPrEx>
        <w:tc>
          <w:tcPr>
            <w:tcW w:w="2411" w:type="dxa"/>
            <w:tcBorders>
              <w:top w:val="single" w:sz="4" w:space="0" w:color="BFBFBF"/>
              <w:left w:val="single" w:sz="8" w:space="0" w:color="BFBFBF"/>
              <w:bottom w:val="single" w:sz="4" w:space="0" w:color="BFBFBF"/>
              <w:right w:val="single" w:sz="4" w:space="0" w:color="BFBFBF"/>
            </w:tcBorders>
            <w:shd w:val="clear" w:color="auto" w:fill="CC99FF"/>
            <w:tcMar>
              <w:top w:w="100" w:type="nil"/>
              <w:right w:w="100" w:type="nil"/>
            </w:tcMar>
            <w:vAlign w:val="bottom"/>
          </w:tcPr>
          <w:p w14:paraId="34391027"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Steve Blades</w:t>
            </w:r>
          </w:p>
        </w:tc>
        <w:tc>
          <w:tcPr>
            <w:tcW w:w="3260" w:type="dxa"/>
            <w:tcBorders>
              <w:top w:val="single" w:sz="4" w:space="0" w:color="BFBFBF"/>
              <w:left w:val="single" w:sz="8" w:space="0" w:color="BFBFBF"/>
              <w:bottom w:val="single" w:sz="4" w:space="0" w:color="BFBFBF"/>
              <w:right w:val="single" w:sz="4" w:space="0" w:color="BFBFBF"/>
            </w:tcBorders>
            <w:shd w:val="clear" w:color="auto" w:fill="CC99FF"/>
            <w:tcMar>
              <w:top w:w="100" w:type="nil"/>
              <w:right w:w="100" w:type="nil"/>
            </w:tcMar>
            <w:vAlign w:val="bottom"/>
          </w:tcPr>
          <w:p w14:paraId="0C2D8083" w14:textId="77777777" w:rsidR="00E00AA4" w:rsidRPr="000D15EB" w:rsidRDefault="006E7A37" w:rsidP="00E00AA4">
            <w:pPr>
              <w:widowControl w:val="0"/>
              <w:autoSpaceDE w:val="0"/>
              <w:autoSpaceDN w:val="0"/>
              <w:adjustRightInd w:val="0"/>
              <w:rPr>
                <w:rFonts w:cs="Arial"/>
                <w:u w:color="0000FF"/>
                <w:lang w:val="en-US"/>
              </w:rPr>
            </w:pPr>
            <w:hyperlink r:id="rId30" w:history="1">
              <w:r w:rsidR="00E00AA4" w:rsidRPr="000D15EB">
                <w:rPr>
                  <w:rStyle w:val="Hyperlink"/>
                  <w:rFonts w:cs="Arial"/>
                  <w:u w:color="0000FF"/>
                  <w:lang w:val="en-US"/>
                </w:rPr>
                <w:t>stephen.blades@nhs.net</w:t>
              </w:r>
            </w:hyperlink>
          </w:p>
        </w:tc>
        <w:tc>
          <w:tcPr>
            <w:tcW w:w="1985" w:type="dxa"/>
            <w:vMerge w:val="restart"/>
            <w:tcBorders>
              <w:top w:val="single" w:sz="4" w:space="0" w:color="BFBFBF"/>
              <w:left w:val="single" w:sz="8" w:space="0" w:color="BFBFBF"/>
              <w:right w:val="single" w:sz="4" w:space="0" w:color="BFBFBF"/>
            </w:tcBorders>
            <w:shd w:val="clear" w:color="auto" w:fill="CC99FF"/>
            <w:tcMar>
              <w:top w:w="100" w:type="nil"/>
              <w:right w:w="100" w:type="nil"/>
            </w:tcMar>
          </w:tcPr>
          <w:p w14:paraId="48A7DAFC" w14:textId="77777777" w:rsidR="00E00AA4" w:rsidRPr="000D15EB" w:rsidRDefault="00E00AA4" w:rsidP="00E00AA4">
            <w:pPr>
              <w:widowControl w:val="0"/>
              <w:autoSpaceDE w:val="0"/>
              <w:autoSpaceDN w:val="0"/>
              <w:adjustRightInd w:val="0"/>
              <w:rPr>
                <w:rFonts w:cs="Arial"/>
                <w:u w:color="0000FF"/>
                <w:lang w:val="en-US"/>
              </w:rPr>
            </w:pPr>
          </w:p>
          <w:p w14:paraId="6A88D4A1" w14:textId="77777777" w:rsidR="00E00AA4" w:rsidRPr="000D15EB" w:rsidRDefault="00E00AA4" w:rsidP="00E00AA4">
            <w:pPr>
              <w:widowControl w:val="0"/>
              <w:autoSpaceDE w:val="0"/>
              <w:autoSpaceDN w:val="0"/>
              <w:adjustRightInd w:val="0"/>
              <w:rPr>
                <w:rFonts w:cs="Arial"/>
                <w:u w:color="0000FF"/>
                <w:lang w:val="en-US"/>
              </w:rPr>
            </w:pPr>
          </w:p>
          <w:p w14:paraId="1E521196"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Newcastle</w:t>
            </w:r>
          </w:p>
          <w:p w14:paraId="4D796CF3"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 xml:space="preserve">North Tyneside </w:t>
            </w:r>
          </w:p>
          <w:p w14:paraId="46558EBA" w14:textId="77777777" w:rsidR="00E00AA4" w:rsidRPr="000D15EB" w:rsidRDefault="00E00AA4" w:rsidP="00E00AA4">
            <w:pPr>
              <w:widowControl w:val="0"/>
              <w:autoSpaceDE w:val="0"/>
              <w:autoSpaceDN w:val="0"/>
              <w:adjustRightInd w:val="0"/>
              <w:rPr>
                <w:rFonts w:cs="Arial"/>
                <w:u w:color="0000FF"/>
                <w:lang w:val="en-US"/>
              </w:rPr>
            </w:pPr>
            <w:proofErr w:type="gramStart"/>
            <w:r w:rsidRPr="000D15EB">
              <w:rPr>
                <w:rFonts w:cs="Arial"/>
                <w:u w:color="0000FF"/>
                <w:lang w:val="en-US"/>
              </w:rPr>
              <w:t>and</w:t>
            </w:r>
            <w:proofErr w:type="gramEnd"/>
            <w:r w:rsidRPr="000D15EB">
              <w:rPr>
                <w:rFonts w:cs="Arial"/>
                <w:u w:color="0000FF"/>
                <w:lang w:val="en-US"/>
              </w:rPr>
              <w:t xml:space="preserve"> </w:t>
            </w:r>
          </w:p>
          <w:p w14:paraId="5B51575A"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Northumberland</w:t>
            </w:r>
          </w:p>
        </w:tc>
        <w:tc>
          <w:tcPr>
            <w:tcW w:w="2268" w:type="dxa"/>
            <w:tcBorders>
              <w:top w:val="single" w:sz="4" w:space="0" w:color="BFBFBF"/>
              <w:left w:val="single" w:sz="8" w:space="0" w:color="BFBFBF"/>
              <w:bottom w:val="single" w:sz="4" w:space="0" w:color="BFBFBF"/>
              <w:right w:val="single" w:sz="4" w:space="0" w:color="BFBFBF"/>
            </w:tcBorders>
            <w:shd w:val="clear" w:color="auto" w:fill="CC99FF"/>
          </w:tcPr>
          <w:p w14:paraId="5A90F31B"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Newcastle</w:t>
            </w:r>
          </w:p>
          <w:p w14:paraId="05CB43BB" w14:textId="77777777" w:rsidR="00E00AA4" w:rsidRPr="000D15EB" w:rsidRDefault="00E00AA4" w:rsidP="00E00AA4">
            <w:pPr>
              <w:widowControl w:val="0"/>
              <w:autoSpaceDE w:val="0"/>
              <w:autoSpaceDN w:val="0"/>
              <w:adjustRightInd w:val="0"/>
              <w:rPr>
                <w:rFonts w:cs="Arial"/>
                <w:u w:color="0000FF"/>
                <w:lang w:val="en-US"/>
              </w:rPr>
            </w:pPr>
          </w:p>
        </w:tc>
      </w:tr>
      <w:tr w:rsidR="00E00AA4" w:rsidRPr="000D15EB" w14:paraId="60267407" w14:textId="77777777" w:rsidTr="00E00AA4">
        <w:tblPrEx>
          <w:tblBorders>
            <w:top w:val="none" w:sz="0" w:space="0" w:color="auto"/>
          </w:tblBorders>
        </w:tblPrEx>
        <w:tc>
          <w:tcPr>
            <w:tcW w:w="2411" w:type="dxa"/>
            <w:tcBorders>
              <w:top w:val="single" w:sz="4" w:space="0" w:color="BFBFBF"/>
              <w:left w:val="single" w:sz="4" w:space="0" w:color="BFBFBF"/>
              <w:bottom w:val="single" w:sz="4" w:space="0" w:color="BFBFBF"/>
              <w:right w:val="single" w:sz="4" w:space="0" w:color="BFBFBF"/>
            </w:tcBorders>
            <w:shd w:val="clear" w:color="auto" w:fill="CC99FF"/>
            <w:tcMar>
              <w:top w:w="100" w:type="nil"/>
              <w:right w:w="100" w:type="nil"/>
            </w:tcMar>
            <w:vAlign w:val="bottom"/>
          </w:tcPr>
          <w:p w14:paraId="1CE28F89"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Julian Hargreaves</w:t>
            </w:r>
          </w:p>
        </w:tc>
        <w:tc>
          <w:tcPr>
            <w:tcW w:w="3260" w:type="dxa"/>
            <w:tcBorders>
              <w:top w:val="single" w:sz="4" w:space="0" w:color="BFBFBF"/>
              <w:left w:val="single" w:sz="8" w:space="0" w:color="BFBFBF"/>
              <w:bottom w:val="single" w:sz="4" w:space="0" w:color="BFBFBF"/>
              <w:right w:val="single" w:sz="4" w:space="0" w:color="BFBFBF"/>
            </w:tcBorders>
            <w:shd w:val="clear" w:color="auto" w:fill="CC99FF"/>
            <w:tcMar>
              <w:top w:w="100" w:type="nil"/>
              <w:right w:w="100" w:type="nil"/>
            </w:tcMar>
            <w:vAlign w:val="bottom"/>
          </w:tcPr>
          <w:p w14:paraId="3AA9494C" w14:textId="77777777" w:rsidR="00E00AA4" w:rsidRPr="000D15EB" w:rsidRDefault="006E7A37" w:rsidP="00E00AA4">
            <w:pPr>
              <w:widowControl w:val="0"/>
              <w:autoSpaceDE w:val="0"/>
              <w:autoSpaceDN w:val="0"/>
              <w:adjustRightInd w:val="0"/>
              <w:rPr>
                <w:rFonts w:cs="Arial"/>
                <w:u w:color="0000FF"/>
                <w:lang w:val="en-US"/>
              </w:rPr>
            </w:pPr>
            <w:hyperlink r:id="rId31" w:history="1">
              <w:r w:rsidR="00E00AA4" w:rsidRPr="000D15EB">
                <w:rPr>
                  <w:rFonts w:cs="Arial"/>
                  <w:u w:color="0000FF"/>
                  <w:lang w:val="en-US"/>
                </w:rPr>
                <w:t>julian.hargreaves@nhs.net</w:t>
              </w:r>
            </w:hyperlink>
          </w:p>
        </w:tc>
        <w:tc>
          <w:tcPr>
            <w:tcW w:w="1985" w:type="dxa"/>
            <w:vMerge/>
            <w:tcBorders>
              <w:left w:val="single" w:sz="8" w:space="0" w:color="BFBFBF"/>
              <w:right w:val="single" w:sz="4" w:space="0" w:color="BFBFBF"/>
            </w:tcBorders>
            <w:shd w:val="clear" w:color="auto" w:fill="CC99FF"/>
            <w:tcMar>
              <w:top w:w="100" w:type="nil"/>
              <w:right w:w="100" w:type="nil"/>
            </w:tcMar>
          </w:tcPr>
          <w:p w14:paraId="0B6DA9E0" w14:textId="77777777" w:rsidR="00E00AA4" w:rsidRPr="000D15EB" w:rsidRDefault="00E00AA4" w:rsidP="00E00AA4">
            <w:pPr>
              <w:widowControl w:val="0"/>
              <w:autoSpaceDE w:val="0"/>
              <w:autoSpaceDN w:val="0"/>
              <w:adjustRightInd w:val="0"/>
              <w:rPr>
                <w:rFonts w:cs="Arial"/>
                <w:u w:color="0000FF"/>
                <w:lang w:val="en-US"/>
              </w:rPr>
            </w:pPr>
          </w:p>
        </w:tc>
        <w:tc>
          <w:tcPr>
            <w:tcW w:w="2268" w:type="dxa"/>
            <w:tcBorders>
              <w:top w:val="single" w:sz="4" w:space="0" w:color="BFBFBF"/>
              <w:left w:val="single" w:sz="8" w:space="0" w:color="BFBFBF"/>
              <w:bottom w:val="single" w:sz="4" w:space="0" w:color="BFBFBF"/>
              <w:right w:val="single" w:sz="4" w:space="0" w:color="BFBFBF"/>
            </w:tcBorders>
            <w:shd w:val="clear" w:color="auto" w:fill="CC99FF"/>
          </w:tcPr>
          <w:p w14:paraId="091AB1DF"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North Tyneside</w:t>
            </w:r>
          </w:p>
        </w:tc>
      </w:tr>
      <w:tr w:rsidR="00E00AA4" w:rsidRPr="000D15EB" w14:paraId="66A47CFD" w14:textId="77777777" w:rsidTr="00E00AA4">
        <w:tc>
          <w:tcPr>
            <w:tcW w:w="2411" w:type="dxa"/>
            <w:tcBorders>
              <w:top w:val="single" w:sz="8" w:space="0" w:color="BFBFBF"/>
              <w:left w:val="single" w:sz="4" w:space="0" w:color="BFBFBF"/>
              <w:bottom w:val="single" w:sz="8" w:space="0" w:color="BFBFBF"/>
              <w:right w:val="single" w:sz="4" w:space="0" w:color="BFBFBF"/>
            </w:tcBorders>
            <w:shd w:val="clear" w:color="auto" w:fill="CC99FF"/>
            <w:tcMar>
              <w:top w:w="100" w:type="nil"/>
              <w:right w:w="100" w:type="nil"/>
            </w:tcMar>
            <w:vAlign w:val="bottom"/>
          </w:tcPr>
          <w:p w14:paraId="3E3E1D57"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Paula Wright</w:t>
            </w:r>
          </w:p>
        </w:tc>
        <w:tc>
          <w:tcPr>
            <w:tcW w:w="3260" w:type="dxa"/>
            <w:tcBorders>
              <w:top w:val="single" w:sz="8" w:space="0" w:color="BFBFBF"/>
              <w:left w:val="single" w:sz="8" w:space="0" w:color="BFBFBF"/>
              <w:bottom w:val="single" w:sz="8" w:space="0" w:color="BFBFBF"/>
              <w:right w:val="single" w:sz="4" w:space="0" w:color="BFBFBF"/>
            </w:tcBorders>
            <w:shd w:val="clear" w:color="auto" w:fill="CC99FF"/>
            <w:tcMar>
              <w:top w:w="100" w:type="nil"/>
              <w:right w:w="100" w:type="nil"/>
            </w:tcMar>
            <w:vAlign w:val="bottom"/>
          </w:tcPr>
          <w:p w14:paraId="6FF8628D" w14:textId="77777777" w:rsidR="00E00AA4" w:rsidRPr="000D15EB" w:rsidRDefault="006E7A37" w:rsidP="00E00AA4">
            <w:pPr>
              <w:widowControl w:val="0"/>
              <w:autoSpaceDE w:val="0"/>
              <w:autoSpaceDN w:val="0"/>
              <w:adjustRightInd w:val="0"/>
              <w:rPr>
                <w:rFonts w:cs="Arial"/>
                <w:u w:color="0000FF"/>
                <w:lang w:val="en-US"/>
              </w:rPr>
            </w:pPr>
            <w:hyperlink r:id="rId32" w:history="1">
              <w:r w:rsidR="00E00AA4" w:rsidRPr="000D15EB">
                <w:rPr>
                  <w:rStyle w:val="Hyperlink"/>
                  <w:rFonts w:cs="Arial"/>
                  <w:u w:color="0000FF"/>
                  <w:lang w:val="en-US"/>
                </w:rPr>
                <w:t>Paula.wright1@nhs.net</w:t>
              </w:r>
            </w:hyperlink>
          </w:p>
        </w:tc>
        <w:tc>
          <w:tcPr>
            <w:tcW w:w="1985" w:type="dxa"/>
            <w:vMerge/>
            <w:tcBorders>
              <w:left w:val="single" w:sz="8" w:space="0" w:color="BFBFBF"/>
              <w:right w:val="single" w:sz="4" w:space="0" w:color="BFBFBF"/>
            </w:tcBorders>
            <w:shd w:val="clear" w:color="auto" w:fill="CC99FF"/>
            <w:tcMar>
              <w:top w:w="100" w:type="nil"/>
              <w:right w:w="100" w:type="nil"/>
            </w:tcMar>
          </w:tcPr>
          <w:p w14:paraId="26E9B429" w14:textId="77777777" w:rsidR="00E00AA4" w:rsidRPr="000D15EB" w:rsidRDefault="00E00AA4" w:rsidP="00E00AA4">
            <w:pPr>
              <w:widowControl w:val="0"/>
              <w:autoSpaceDE w:val="0"/>
              <w:autoSpaceDN w:val="0"/>
              <w:adjustRightInd w:val="0"/>
              <w:rPr>
                <w:rFonts w:cs="Arial"/>
                <w:u w:color="0000FF"/>
                <w:lang w:val="en-US"/>
              </w:rPr>
            </w:pPr>
          </w:p>
        </w:tc>
        <w:tc>
          <w:tcPr>
            <w:tcW w:w="2268" w:type="dxa"/>
            <w:tcBorders>
              <w:top w:val="single" w:sz="4" w:space="0" w:color="BFBFBF"/>
              <w:left w:val="single" w:sz="8" w:space="0" w:color="BFBFBF"/>
              <w:bottom w:val="single" w:sz="4" w:space="0" w:color="BFBFBF"/>
              <w:right w:val="single" w:sz="4" w:space="0" w:color="BFBFBF"/>
            </w:tcBorders>
            <w:shd w:val="clear" w:color="auto" w:fill="CC99FF"/>
          </w:tcPr>
          <w:p w14:paraId="6EB142F6"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Newcastle</w:t>
            </w:r>
          </w:p>
          <w:p w14:paraId="2162CECE" w14:textId="77777777" w:rsidR="00E00AA4" w:rsidRPr="000D15EB" w:rsidRDefault="00E00AA4" w:rsidP="00E00AA4">
            <w:pPr>
              <w:widowControl w:val="0"/>
              <w:autoSpaceDE w:val="0"/>
              <w:autoSpaceDN w:val="0"/>
              <w:adjustRightInd w:val="0"/>
              <w:rPr>
                <w:rFonts w:cs="Arial"/>
                <w:u w:color="0000FF"/>
                <w:lang w:val="en-US"/>
              </w:rPr>
            </w:pPr>
          </w:p>
        </w:tc>
      </w:tr>
      <w:tr w:rsidR="00E00AA4" w:rsidRPr="000D15EB" w14:paraId="64CB693E" w14:textId="77777777" w:rsidTr="00E00AA4">
        <w:tc>
          <w:tcPr>
            <w:tcW w:w="2411" w:type="dxa"/>
            <w:tcBorders>
              <w:top w:val="single" w:sz="8" w:space="0" w:color="BFBFBF"/>
              <w:left w:val="single" w:sz="4" w:space="0" w:color="BFBFBF"/>
              <w:bottom w:val="single" w:sz="8" w:space="0" w:color="BFBFBF"/>
              <w:right w:val="single" w:sz="4" w:space="0" w:color="BFBFBF"/>
            </w:tcBorders>
            <w:shd w:val="clear" w:color="auto" w:fill="CC99FF"/>
            <w:tcMar>
              <w:top w:w="100" w:type="nil"/>
              <w:right w:w="100" w:type="nil"/>
            </w:tcMar>
            <w:vAlign w:val="bottom"/>
          </w:tcPr>
          <w:p w14:paraId="4F5BF30A"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Adelle Pears</w:t>
            </w:r>
          </w:p>
        </w:tc>
        <w:tc>
          <w:tcPr>
            <w:tcW w:w="3260" w:type="dxa"/>
            <w:tcBorders>
              <w:top w:val="single" w:sz="8" w:space="0" w:color="BFBFBF"/>
              <w:left w:val="single" w:sz="8" w:space="0" w:color="BFBFBF"/>
              <w:bottom w:val="single" w:sz="8" w:space="0" w:color="BFBFBF"/>
              <w:right w:val="single" w:sz="4" w:space="0" w:color="BFBFBF"/>
            </w:tcBorders>
            <w:shd w:val="clear" w:color="auto" w:fill="CC99FF"/>
            <w:tcMar>
              <w:top w:w="100" w:type="nil"/>
              <w:right w:w="100" w:type="nil"/>
            </w:tcMar>
            <w:vAlign w:val="bottom"/>
          </w:tcPr>
          <w:p w14:paraId="1587AD83" w14:textId="77777777" w:rsidR="00E00AA4" w:rsidRPr="000D15EB" w:rsidRDefault="006E7A37" w:rsidP="00E00AA4">
            <w:pPr>
              <w:widowControl w:val="0"/>
              <w:autoSpaceDE w:val="0"/>
              <w:autoSpaceDN w:val="0"/>
              <w:adjustRightInd w:val="0"/>
              <w:rPr>
                <w:rFonts w:cs="Arial"/>
                <w:u w:color="0000FF"/>
                <w:lang w:val="en-US"/>
              </w:rPr>
            </w:pPr>
            <w:hyperlink r:id="rId33" w:history="1">
              <w:r w:rsidR="00E00AA4" w:rsidRPr="000D15EB">
                <w:rPr>
                  <w:rStyle w:val="Hyperlink"/>
                  <w:rFonts w:cs="Arial"/>
                  <w:u w:color="0000FF"/>
                  <w:lang w:val="en-US"/>
                </w:rPr>
                <w:t>a.pears@nhs.net</w:t>
              </w:r>
            </w:hyperlink>
          </w:p>
        </w:tc>
        <w:tc>
          <w:tcPr>
            <w:tcW w:w="1985" w:type="dxa"/>
            <w:vMerge/>
            <w:tcBorders>
              <w:left w:val="single" w:sz="8" w:space="0" w:color="BFBFBF"/>
              <w:right w:val="single" w:sz="4" w:space="0" w:color="BFBFBF"/>
            </w:tcBorders>
            <w:shd w:val="clear" w:color="auto" w:fill="CC99FF"/>
            <w:tcMar>
              <w:top w:w="100" w:type="nil"/>
              <w:right w:w="100" w:type="nil"/>
            </w:tcMar>
          </w:tcPr>
          <w:p w14:paraId="11183D21" w14:textId="77777777" w:rsidR="00E00AA4" w:rsidRPr="000D15EB" w:rsidRDefault="00E00AA4" w:rsidP="00E00AA4">
            <w:pPr>
              <w:widowControl w:val="0"/>
              <w:autoSpaceDE w:val="0"/>
              <w:autoSpaceDN w:val="0"/>
              <w:adjustRightInd w:val="0"/>
              <w:rPr>
                <w:rFonts w:cs="Arial"/>
                <w:u w:color="0000FF"/>
                <w:lang w:val="en-US"/>
              </w:rPr>
            </w:pPr>
          </w:p>
        </w:tc>
        <w:tc>
          <w:tcPr>
            <w:tcW w:w="2268" w:type="dxa"/>
            <w:tcBorders>
              <w:top w:val="single" w:sz="4" w:space="0" w:color="BFBFBF"/>
              <w:left w:val="single" w:sz="8" w:space="0" w:color="BFBFBF"/>
              <w:bottom w:val="single" w:sz="4" w:space="0" w:color="BFBFBF"/>
              <w:right w:val="single" w:sz="4" w:space="0" w:color="BFBFBF"/>
            </w:tcBorders>
            <w:shd w:val="clear" w:color="auto" w:fill="CC99FF"/>
          </w:tcPr>
          <w:p w14:paraId="69EDD9DA"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Northumberland</w:t>
            </w:r>
          </w:p>
        </w:tc>
      </w:tr>
      <w:tr w:rsidR="00E00AA4" w:rsidRPr="000D15EB" w14:paraId="67F1F97E" w14:textId="77777777" w:rsidTr="00E00AA4">
        <w:tc>
          <w:tcPr>
            <w:tcW w:w="2411" w:type="dxa"/>
            <w:tcBorders>
              <w:top w:val="single" w:sz="8" w:space="0" w:color="BFBFBF"/>
              <w:left w:val="single" w:sz="4" w:space="0" w:color="BFBFBF"/>
              <w:bottom w:val="single" w:sz="4" w:space="0" w:color="BFBFBF"/>
              <w:right w:val="single" w:sz="4" w:space="0" w:color="BFBFBF"/>
            </w:tcBorders>
            <w:shd w:val="clear" w:color="auto" w:fill="CC99FF"/>
            <w:tcMar>
              <w:top w:w="100" w:type="nil"/>
              <w:right w:w="100" w:type="nil"/>
            </w:tcMar>
            <w:vAlign w:val="bottom"/>
          </w:tcPr>
          <w:p w14:paraId="6A9162B0"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Karen Bisset</w:t>
            </w:r>
          </w:p>
        </w:tc>
        <w:tc>
          <w:tcPr>
            <w:tcW w:w="3260" w:type="dxa"/>
            <w:tcBorders>
              <w:top w:val="single" w:sz="8" w:space="0" w:color="BFBFBF"/>
              <w:left w:val="single" w:sz="8" w:space="0" w:color="BFBFBF"/>
              <w:bottom w:val="single" w:sz="4" w:space="0" w:color="BFBFBF"/>
              <w:right w:val="single" w:sz="4" w:space="0" w:color="BFBFBF"/>
            </w:tcBorders>
            <w:shd w:val="clear" w:color="auto" w:fill="CC99FF"/>
            <w:tcMar>
              <w:top w:w="100" w:type="nil"/>
              <w:right w:w="100" w:type="nil"/>
            </w:tcMar>
            <w:vAlign w:val="bottom"/>
          </w:tcPr>
          <w:p w14:paraId="6683DABE" w14:textId="77777777" w:rsidR="00E00AA4" w:rsidRPr="000D15EB" w:rsidRDefault="006E7A37" w:rsidP="00E00AA4">
            <w:pPr>
              <w:widowControl w:val="0"/>
              <w:autoSpaceDE w:val="0"/>
              <w:autoSpaceDN w:val="0"/>
              <w:adjustRightInd w:val="0"/>
              <w:rPr>
                <w:rFonts w:cs="Arial"/>
                <w:u w:color="0000FF"/>
                <w:lang w:val="en-US"/>
              </w:rPr>
            </w:pPr>
            <w:hyperlink r:id="rId34" w:history="1">
              <w:r w:rsidR="00E00AA4" w:rsidRPr="000D15EB">
                <w:rPr>
                  <w:rStyle w:val="Hyperlink"/>
                  <w:rFonts w:cs="Arial"/>
                  <w:u w:color="0000FF"/>
                  <w:lang w:val="en-US"/>
                </w:rPr>
                <w:t>Karen.bisset@nhs.net</w:t>
              </w:r>
            </w:hyperlink>
          </w:p>
        </w:tc>
        <w:tc>
          <w:tcPr>
            <w:tcW w:w="1985" w:type="dxa"/>
            <w:vMerge/>
            <w:tcBorders>
              <w:left w:val="single" w:sz="8" w:space="0" w:color="BFBFBF"/>
              <w:bottom w:val="single" w:sz="4" w:space="0" w:color="BFBFBF"/>
              <w:right w:val="single" w:sz="4" w:space="0" w:color="BFBFBF"/>
            </w:tcBorders>
            <w:shd w:val="clear" w:color="auto" w:fill="CC99FF"/>
            <w:tcMar>
              <w:top w:w="100" w:type="nil"/>
              <w:right w:w="100" w:type="nil"/>
            </w:tcMar>
          </w:tcPr>
          <w:p w14:paraId="6B6B9EEF" w14:textId="77777777" w:rsidR="00E00AA4" w:rsidRPr="000D15EB" w:rsidRDefault="00E00AA4" w:rsidP="00E00AA4">
            <w:pPr>
              <w:widowControl w:val="0"/>
              <w:autoSpaceDE w:val="0"/>
              <w:autoSpaceDN w:val="0"/>
              <w:adjustRightInd w:val="0"/>
              <w:rPr>
                <w:rFonts w:cs="Arial"/>
                <w:u w:color="0000FF"/>
                <w:lang w:val="en-US"/>
              </w:rPr>
            </w:pPr>
          </w:p>
        </w:tc>
        <w:tc>
          <w:tcPr>
            <w:tcW w:w="2268" w:type="dxa"/>
            <w:tcBorders>
              <w:top w:val="single" w:sz="4" w:space="0" w:color="BFBFBF"/>
              <w:left w:val="single" w:sz="8" w:space="0" w:color="BFBFBF"/>
              <w:bottom w:val="single" w:sz="4" w:space="0" w:color="BFBFBF"/>
              <w:right w:val="single" w:sz="4" w:space="0" w:color="BFBFBF"/>
            </w:tcBorders>
            <w:shd w:val="clear" w:color="auto" w:fill="CC99FF"/>
          </w:tcPr>
          <w:p w14:paraId="1ABD36F4" w14:textId="77777777" w:rsidR="00E00AA4" w:rsidRPr="000D15EB" w:rsidRDefault="00E00AA4" w:rsidP="00E00AA4">
            <w:pPr>
              <w:widowControl w:val="0"/>
              <w:autoSpaceDE w:val="0"/>
              <w:autoSpaceDN w:val="0"/>
              <w:adjustRightInd w:val="0"/>
              <w:rPr>
                <w:rFonts w:cs="Arial"/>
                <w:u w:color="0000FF"/>
                <w:lang w:val="en-US"/>
              </w:rPr>
            </w:pPr>
            <w:r w:rsidRPr="000D15EB">
              <w:rPr>
                <w:rFonts w:cs="Arial"/>
                <w:u w:color="0000FF"/>
                <w:lang w:val="en-US"/>
              </w:rPr>
              <w:t>Northumberland</w:t>
            </w:r>
          </w:p>
        </w:tc>
      </w:tr>
    </w:tbl>
    <w:p w14:paraId="48FD4238" w14:textId="77777777" w:rsidR="00E00AA4" w:rsidRPr="000D15EB" w:rsidRDefault="00E00AA4" w:rsidP="00E00AA4">
      <w:pPr>
        <w:widowControl w:val="0"/>
        <w:autoSpaceDE w:val="0"/>
        <w:autoSpaceDN w:val="0"/>
        <w:adjustRightInd w:val="0"/>
        <w:rPr>
          <w:rFonts w:cs="Arial"/>
          <w:u w:color="0000FF"/>
          <w:lang w:val="en-US"/>
        </w:rPr>
      </w:pPr>
    </w:p>
    <w:p w14:paraId="36E24A51" w14:textId="77777777" w:rsidR="00E00AA4" w:rsidRPr="000D15EB" w:rsidRDefault="00E00AA4" w:rsidP="00E00AA4">
      <w:r w:rsidRPr="000D15EB">
        <w:t xml:space="preserve">*  Dr Gerry Murray is also a GP Tutor but is employed by NW </w:t>
      </w:r>
      <w:proofErr w:type="gramStart"/>
      <w:r w:rsidRPr="000D15EB">
        <w:t>Deanery .</w:t>
      </w:r>
      <w:proofErr w:type="gramEnd"/>
      <w:r w:rsidRPr="000D15EB">
        <w:t xml:space="preserve"> He helps out with the QA reviews and GP support in South Cumbria </w:t>
      </w:r>
    </w:p>
    <w:p w14:paraId="2249D574" w14:textId="77777777" w:rsidR="00E00AA4" w:rsidRPr="000D15EB" w:rsidRDefault="00E00AA4" w:rsidP="00F36C9B">
      <w:pPr>
        <w:rPr>
          <w:rFonts w:cs="Arial"/>
        </w:rPr>
      </w:pPr>
    </w:p>
    <w:sectPr w:rsidR="00E00AA4" w:rsidRPr="000D15EB" w:rsidSect="007E5687">
      <w:type w:val="continuous"/>
      <w:pgSz w:w="11907" w:h="16840" w:code="9"/>
      <w:pgMar w:top="965" w:right="708" w:bottom="284" w:left="567" w:header="737" w:footer="115" w:gutter="0"/>
      <w:paperSrc w:first="261" w:other="261"/>
      <w:cols w:space="708"/>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FFD0F" w14:textId="77777777" w:rsidR="006E7A37" w:rsidRDefault="006E7A37">
      <w:r>
        <w:separator/>
      </w:r>
    </w:p>
  </w:endnote>
  <w:endnote w:type="continuationSeparator" w:id="0">
    <w:p w14:paraId="1E33169A" w14:textId="77777777" w:rsidR="006E7A37" w:rsidRDefault="006E7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libri,Bold">
    <w:altName w:val="Cambria"/>
    <w:panose1 w:val="00000000000000000000"/>
    <w:charset w:val="00"/>
    <w:family w:val="swiss"/>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9E903" w14:textId="77777777" w:rsidR="006E7A37" w:rsidRPr="00B91FFE" w:rsidRDefault="006E7A37" w:rsidP="00F26383">
    <w:pPr>
      <w:rPr>
        <w:rFonts w:cs="Arial"/>
        <w:color w:val="000000"/>
        <w:sz w:val="12"/>
        <w:szCs w:val="12"/>
      </w:rPr>
    </w:pPr>
  </w:p>
  <w:tbl>
    <w:tblPr>
      <w:tblW w:w="11988" w:type="dxa"/>
      <w:tblLook w:val="01E0" w:firstRow="1" w:lastRow="1" w:firstColumn="1" w:lastColumn="1" w:noHBand="0" w:noVBand="0"/>
    </w:tblPr>
    <w:tblGrid>
      <w:gridCol w:w="3588"/>
      <w:gridCol w:w="2280"/>
      <w:gridCol w:w="3600"/>
      <w:gridCol w:w="2520"/>
    </w:tblGrid>
    <w:tr w:rsidR="006E7A37" w:rsidRPr="00A93D04" w14:paraId="0502FBFE" w14:textId="77777777" w:rsidTr="006E4F0B">
      <w:tc>
        <w:tcPr>
          <w:tcW w:w="3588" w:type="dxa"/>
        </w:tcPr>
        <w:p w14:paraId="562D099B" w14:textId="77777777" w:rsidR="006E7A37" w:rsidRPr="00B91FFE" w:rsidRDefault="006E7A37" w:rsidP="00FA5146">
          <w:pPr>
            <w:jc w:val="center"/>
            <w:rPr>
              <w:rFonts w:cs="Arial"/>
              <w:b/>
              <w:color w:val="000000"/>
              <w:sz w:val="12"/>
              <w:szCs w:val="12"/>
            </w:rPr>
          </w:pPr>
        </w:p>
      </w:tc>
      <w:tc>
        <w:tcPr>
          <w:tcW w:w="2280" w:type="dxa"/>
        </w:tcPr>
        <w:p w14:paraId="18D66058" w14:textId="77777777" w:rsidR="006E7A37" w:rsidRPr="00B91FFE" w:rsidRDefault="006E7A37" w:rsidP="00AA2EA8">
          <w:pPr>
            <w:jc w:val="center"/>
            <w:rPr>
              <w:rFonts w:cs="Arial"/>
              <w:b/>
              <w:color w:val="000000"/>
              <w:sz w:val="12"/>
              <w:szCs w:val="12"/>
            </w:rPr>
          </w:pPr>
        </w:p>
      </w:tc>
      <w:tc>
        <w:tcPr>
          <w:tcW w:w="3600" w:type="dxa"/>
        </w:tcPr>
        <w:p w14:paraId="733ACC0F" w14:textId="77777777" w:rsidR="006E7A37" w:rsidRPr="00B91FFE" w:rsidRDefault="006E7A37" w:rsidP="000769D8">
          <w:pPr>
            <w:ind w:left="492" w:hanging="492"/>
            <w:jc w:val="center"/>
            <w:rPr>
              <w:rFonts w:cs="Arial"/>
              <w:b/>
              <w:color w:val="000000"/>
              <w:sz w:val="12"/>
              <w:szCs w:val="12"/>
            </w:rPr>
          </w:pPr>
          <w:r w:rsidRPr="00B91FFE">
            <w:rPr>
              <w:rFonts w:cs="Arial"/>
              <w:b/>
              <w:color w:val="000000"/>
              <w:sz w:val="12"/>
              <w:szCs w:val="12"/>
            </w:rPr>
            <w:t xml:space="preserve">                                    </w:t>
          </w:r>
        </w:p>
      </w:tc>
      <w:tc>
        <w:tcPr>
          <w:tcW w:w="2520" w:type="dxa"/>
        </w:tcPr>
        <w:p w14:paraId="31B34F37" w14:textId="77777777" w:rsidR="006E7A37" w:rsidRPr="00B91FFE" w:rsidRDefault="006E7A37" w:rsidP="00AA2EA8">
          <w:pPr>
            <w:rPr>
              <w:rFonts w:cs="Arial"/>
              <w:color w:val="000000"/>
              <w:sz w:val="12"/>
              <w:szCs w:val="12"/>
            </w:rPr>
          </w:pPr>
        </w:p>
        <w:p w14:paraId="46F2BCE2" w14:textId="77777777" w:rsidR="006E7A37" w:rsidRPr="00B91FFE" w:rsidRDefault="006E7A37" w:rsidP="00AA2EA8">
          <w:pPr>
            <w:rPr>
              <w:rFonts w:cs="Arial"/>
              <w:color w:val="000000"/>
              <w:sz w:val="12"/>
              <w:szCs w:val="12"/>
            </w:rPr>
          </w:pPr>
        </w:p>
        <w:p w14:paraId="69450403" w14:textId="77777777" w:rsidR="006E7A37" w:rsidRPr="00B91FFE" w:rsidRDefault="006E7A37" w:rsidP="00F26383">
          <w:pPr>
            <w:jc w:val="center"/>
            <w:rPr>
              <w:rFonts w:cs="Arial"/>
              <w:color w:val="000000"/>
              <w:sz w:val="12"/>
              <w:szCs w:val="12"/>
            </w:rPr>
          </w:pPr>
        </w:p>
        <w:p w14:paraId="17B7E619" w14:textId="77777777" w:rsidR="006E7A37" w:rsidRPr="00B91FFE" w:rsidRDefault="006E7A37" w:rsidP="00FA5146">
          <w:pPr>
            <w:jc w:val="center"/>
            <w:rPr>
              <w:rFonts w:cs="Arial"/>
              <w:color w:val="000000"/>
              <w:sz w:val="12"/>
              <w:szCs w:val="12"/>
            </w:rPr>
          </w:pPr>
        </w:p>
      </w:tc>
    </w:tr>
    <w:tr w:rsidR="006E7A37" w:rsidRPr="00A93D04" w14:paraId="25636BF9" w14:textId="77777777" w:rsidTr="006E4F0B">
      <w:tc>
        <w:tcPr>
          <w:tcW w:w="3588" w:type="dxa"/>
        </w:tcPr>
        <w:p w14:paraId="5E89E782" w14:textId="77777777" w:rsidR="006E7A37" w:rsidRPr="00B91FFE" w:rsidRDefault="006E7A37" w:rsidP="00AA2EA8">
          <w:pPr>
            <w:rPr>
              <w:rFonts w:cs="Arial"/>
              <w:color w:val="000000"/>
              <w:sz w:val="12"/>
              <w:szCs w:val="12"/>
            </w:rPr>
          </w:pPr>
        </w:p>
      </w:tc>
      <w:tc>
        <w:tcPr>
          <w:tcW w:w="2280" w:type="dxa"/>
        </w:tcPr>
        <w:p w14:paraId="6B8354D2" w14:textId="77777777" w:rsidR="006E7A37" w:rsidRPr="00B91FFE" w:rsidRDefault="006E7A37" w:rsidP="00FA5146">
          <w:pPr>
            <w:jc w:val="center"/>
            <w:rPr>
              <w:rFonts w:cs="Arial"/>
              <w:color w:val="000000"/>
              <w:sz w:val="12"/>
              <w:szCs w:val="12"/>
            </w:rPr>
          </w:pPr>
        </w:p>
      </w:tc>
      <w:tc>
        <w:tcPr>
          <w:tcW w:w="3600" w:type="dxa"/>
        </w:tcPr>
        <w:p w14:paraId="2859DA07" w14:textId="77777777" w:rsidR="006E7A37" w:rsidRPr="00B91FFE" w:rsidRDefault="006E7A37" w:rsidP="00FA5146">
          <w:pPr>
            <w:jc w:val="center"/>
            <w:rPr>
              <w:rFonts w:cs="Arial"/>
              <w:color w:val="000000"/>
              <w:sz w:val="12"/>
              <w:szCs w:val="12"/>
            </w:rPr>
          </w:pPr>
        </w:p>
      </w:tc>
      <w:tc>
        <w:tcPr>
          <w:tcW w:w="2520" w:type="dxa"/>
        </w:tcPr>
        <w:p w14:paraId="1A0DFB03" w14:textId="77777777" w:rsidR="006E7A37" w:rsidRPr="00B91FFE" w:rsidRDefault="006E7A37" w:rsidP="00AA2EA8">
          <w:pPr>
            <w:rPr>
              <w:rFonts w:cs="Arial"/>
              <w:color w:val="000000"/>
              <w:sz w:val="12"/>
              <w:szCs w:val="12"/>
            </w:rPr>
          </w:pPr>
        </w:p>
      </w:tc>
    </w:tr>
  </w:tbl>
  <w:p w14:paraId="7231E6AD" w14:textId="77777777" w:rsidR="006E7A37" w:rsidRPr="00A93D04" w:rsidRDefault="006E7A37" w:rsidP="00F26383">
    <w:pPr>
      <w:pStyle w:val="Footer"/>
      <w:rPr>
        <w:rFonts w:cs="Ari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AAD5E" w14:textId="77777777" w:rsidR="006E7A37" w:rsidRDefault="006E7A37">
      <w:r>
        <w:separator/>
      </w:r>
    </w:p>
  </w:footnote>
  <w:footnote w:type="continuationSeparator" w:id="0">
    <w:p w14:paraId="53995A37" w14:textId="77777777" w:rsidR="006E7A37" w:rsidRDefault="006E7A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C879E" w14:textId="77777777" w:rsidR="006E7A37" w:rsidRPr="00B91FFE" w:rsidRDefault="006E7A37" w:rsidP="000769D8">
    <w:pPr>
      <w:ind w:firstLine="720"/>
      <w:jc w:val="right"/>
      <w:rPr>
        <w:rFonts w:cs="Arial"/>
        <w:color w:val="0000FF"/>
        <w:sz w:val="22"/>
        <w:szCs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5FA"/>
    <w:multiLevelType w:val="hybridMultilevel"/>
    <w:tmpl w:val="9A60BB52"/>
    <w:lvl w:ilvl="0" w:tplc="DCE27456">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8B71FA"/>
    <w:multiLevelType w:val="hybridMultilevel"/>
    <w:tmpl w:val="85F47A72"/>
    <w:lvl w:ilvl="0" w:tplc="DCE27456">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4C2186"/>
    <w:multiLevelType w:val="hybridMultilevel"/>
    <w:tmpl w:val="CC346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E3700BF"/>
    <w:multiLevelType w:val="hybridMultilevel"/>
    <w:tmpl w:val="BA9EE1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55020C"/>
    <w:multiLevelType w:val="hybridMultilevel"/>
    <w:tmpl w:val="5F78D8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B66A78"/>
    <w:multiLevelType w:val="hybridMultilevel"/>
    <w:tmpl w:val="9ABE0D2A"/>
    <w:lvl w:ilvl="0" w:tplc="6FE079F6">
      <w:start w:val="1"/>
      <w:numFmt w:val="bullet"/>
      <w:lvlText w:val="–"/>
      <w:lvlJc w:val="left"/>
      <w:pPr>
        <w:tabs>
          <w:tab w:val="num" w:pos="720"/>
        </w:tabs>
        <w:ind w:left="720" w:hanging="360"/>
      </w:pPr>
      <w:rPr>
        <w:rFonts w:ascii="Arial" w:hAnsi="Arial" w:hint="default"/>
      </w:rPr>
    </w:lvl>
    <w:lvl w:ilvl="1" w:tplc="6074BCCE">
      <w:start w:val="1"/>
      <w:numFmt w:val="bullet"/>
      <w:lvlText w:val="–"/>
      <w:lvlJc w:val="left"/>
      <w:pPr>
        <w:tabs>
          <w:tab w:val="num" w:pos="1440"/>
        </w:tabs>
        <w:ind w:left="1440" w:hanging="360"/>
      </w:pPr>
      <w:rPr>
        <w:rFonts w:ascii="Arial" w:hAnsi="Arial" w:hint="default"/>
      </w:rPr>
    </w:lvl>
    <w:lvl w:ilvl="2" w:tplc="CD32777E">
      <w:numFmt w:val="bullet"/>
      <w:lvlText w:val="•"/>
      <w:lvlJc w:val="left"/>
      <w:pPr>
        <w:tabs>
          <w:tab w:val="num" w:pos="2160"/>
        </w:tabs>
        <w:ind w:left="2160" w:hanging="360"/>
      </w:pPr>
      <w:rPr>
        <w:rFonts w:ascii="Arial" w:hAnsi="Arial" w:hint="default"/>
      </w:rPr>
    </w:lvl>
    <w:lvl w:ilvl="3" w:tplc="A56A5274" w:tentative="1">
      <w:start w:val="1"/>
      <w:numFmt w:val="bullet"/>
      <w:lvlText w:val="–"/>
      <w:lvlJc w:val="left"/>
      <w:pPr>
        <w:tabs>
          <w:tab w:val="num" w:pos="2880"/>
        </w:tabs>
        <w:ind w:left="2880" w:hanging="360"/>
      </w:pPr>
      <w:rPr>
        <w:rFonts w:ascii="Arial" w:hAnsi="Arial" w:hint="default"/>
      </w:rPr>
    </w:lvl>
    <w:lvl w:ilvl="4" w:tplc="A230BDBC" w:tentative="1">
      <w:start w:val="1"/>
      <w:numFmt w:val="bullet"/>
      <w:lvlText w:val="–"/>
      <w:lvlJc w:val="left"/>
      <w:pPr>
        <w:tabs>
          <w:tab w:val="num" w:pos="3600"/>
        </w:tabs>
        <w:ind w:left="3600" w:hanging="360"/>
      </w:pPr>
      <w:rPr>
        <w:rFonts w:ascii="Arial" w:hAnsi="Arial" w:hint="default"/>
      </w:rPr>
    </w:lvl>
    <w:lvl w:ilvl="5" w:tplc="6EECB7F8" w:tentative="1">
      <w:start w:val="1"/>
      <w:numFmt w:val="bullet"/>
      <w:lvlText w:val="–"/>
      <w:lvlJc w:val="left"/>
      <w:pPr>
        <w:tabs>
          <w:tab w:val="num" w:pos="4320"/>
        </w:tabs>
        <w:ind w:left="4320" w:hanging="360"/>
      </w:pPr>
      <w:rPr>
        <w:rFonts w:ascii="Arial" w:hAnsi="Arial" w:hint="default"/>
      </w:rPr>
    </w:lvl>
    <w:lvl w:ilvl="6" w:tplc="57862DCA" w:tentative="1">
      <w:start w:val="1"/>
      <w:numFmt w:val="bullet"/>
      <w:lvlText w:val="–"/>
      <w:lvlJc w:val="left"/>
      <w:pPr>
        <w:tabs>
          <w:tab w:val="num" w:pos="5040"/>
        </w:tabs>
        <w:ind w:left="5040" w:hanging="360"/>
      </w:pPr>
      <w:rPr>
        <w:rFonts w:ascii="Arial" w:hAnsi="Arial" w:hint="default"/>
      </w:rPr>
    </w:lvl>
    <w:lvl w:ilvl="7" w:tplc="0E4A97D0" w:tentative="1">
      <w:start w:val="1"/>
      <w:numFmt w:val="bullet"/>
      <w:lvlText w:val="–"/>
      <w:lvlJc w:val="left"/>
      <w:pPr>
        <w:tabs>
          <w:tab w:val="num" w:pos="5760"/>
        </w:tabs>
        <w:ind w:left="5760" w:hanging="360"/>
      </w:pPr>
      <w:rPr>
        <w:rFonts w:ascii="Arial" w:hAnsi="Arial" w:hint="default"/>
      </w:rPr>
    </w:lvl>
    <w:lvl w:ilvl="8" w:tplc="78E42ED6" w:tentative="1">
      <w:start w:val="1"/>
      <w:numFmt w:val="bullet"/>
      <w:lvlText w:val="–"/>
      <w:lvlJc w:val="left"/>
      <w:pPr>
        <w:tabs>
          <w:tab w:val="num" w:pos="6480"/>
        </w:tabs>
        <w:ind w:left="6480" w:hanging="360"/>
      </w:pPr>
      <w:rPr>
        <w:rFonts w:ascii="Arial" w:hAnsi="Arial" w:hint="default"/>
      </w:rPr>
    </w:lvl>
  </w:abstractNum>
  <w:abstractNum w:abstractNumId="6">
    <w:nsid w:val="14FE0303"/>
    <w:multiLevelType w:val="hybridMultilevel"/>
    <w:tmpl w:val="71FAF978"/>
    <w:lvl w:ilvl="0" w:tplc="DCE27456">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5B7EBE"/>
    <w:multiLevelType w:val="hybridMultilevel"/>
    <w:tmpl w:val="05F4BA1A"/>
    <w:lvl w:ilvl="0" w:tplc="DCE27456">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165051"/>
    <w:multiLevelType w:val="hybridMultilevel"/>
    <w:tmpl w:val="D19840BE"/>
    <w:lvl w:ilvl="0" w:tplc="DCE27456">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3DD1DEE"/>
    <w:multiLevelType w:val="hybridMultilevel"/>
    <w:tmpl w:val="BB24CC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A705569"/>
    <w:multiLevelType w:val="hybridMultilevel"/>
    <w:tmpl w:val="D54E9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1B77320"/>
    <w:multiLevelType w:val="hybridMultilevel"/>
    <w:tmpl w:val="BD9C8E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702DE0"/>
    <w:multiLevelType w:val="hybridMultilevel"/>
    <w:tmpl w:val="455C4C9A"/>
    <w:lvl w:ilvl="0" w:tplc="3ED6046E">
      <w:start w:val="1"/>
      <w:numFmt w:val="bullet"/>
      <w:lvlText w:val="•"/>
      <w:lvlJc w:val="left"/>
      <w:pPr>
        <w:tabs>
          <w:tab w:val="num" w:pos="720"/>
        </w:tabs>
        <w:ind w:left="720" w:hanging="360"/>
      </w:pPr>
      <w:rPr>
        <w:rFonts w:ascii="Arial" w:hAnsi="Arial" w:hint="default"/>
      </w:rPr>
    </w:lvl>
    <w:lvl w:ilvl="1" w:tplc="2BACD1D8" w:tentative="1">
      <w:start w:val="1"/>
      <w:numFmt w:val="bullet"/>
      <w:lvlText w:val="•"/>
      <w:lvlJc w:val="left"/>
      <w:pPr>
        <w:tabs>
          <w:tab w:val="num" w:pos="1440"/>
        </w:tabs>
        <w:ind w:left="1440" w:hanging="360"/>
      </w:pPr>
      <w:rPr>
        <w:rFonts w:ascii="Arial" w:hAnsi="Arial" w:hint="default"/>
      </w:rPr>
    </w:lvl>
    <w:lvl w:ilvl="2" w:tplc="F4D66474" w:tentative="1">
      <w:start w:val="1"/>
      <w:numFmt w:val="bullet"/>
      <w:lvlText w:val="•"/>
      <w:lvlJc w:val="left"/>
      <w:pPr>
        <w:tabs>
          <w:tab w:val="num" w:pos="2160"/>
        </w:tabs>
        <w:ind w:left="2160" w:hanging="360"/>
      </w:pPr>
      <w:rPr>
        <w:rFonts w:ascii="Arial" w:hAnsi="Arial" w:hint="default"/>
      </w:rPr>
    </w:lvl>
    <w:lvl w:ilvl="3" w:tplc="511AC62A" w:tentative="1">
      <w:start w:val="1"/>
      <w:numFmt w:val="bullet"/>
      <w:lvlText w:val="•"/>
      <w:lvlJc w:val="left"/>
      <w:pPr>
        <w:tabs>
          <w:tab w:val="num" w:pos="2880"/>
        </w:tabs>
        <w:ind w:left="2880" w:hanging="360"/>
      </w:pPr>
      <w:rPr>
        <w:rFonts w:ascii="Arial" w:hAnsi="Arial" w:hint="default"/>
      </w:rPr>
    </w:lvl>
    <w:lvl w:ilvl="4" w:tplc="C5D4CEAC" w:tentative="1">
      <w:start w:val="1"/>
      <w:numFmt w:val="bullet"/>
      <w:lvlText w:val="•"/>
      <w:lvlJc w:val="left"/>
      <w:pPr>
        <w:tabs>
          <w:tab w:val="num" w:pos="3600"/>
        </w:tabs>
        <w:ind w:left="3600" w:hanging="360"/>
      </w:pPr>
      <w:rPr>
        <w:rFonts w:ascii="Arial" w:hAnsi="Arial" w:hint="default"/>
      </w:rPr>
    </w:lvl>
    <w:lvl w:ilvl="5" w:tplc="2318CC98" w:tentative="1">
      <w:start w:val="1"/>
      <w:numFmt w:val="bullet"/>
      <w:lvlText w:val="•"/>
      <w:lvlJc w:val="left"/>
      <w:pPr>
        <w:tabs>
          <w:tab w:val="num" w:pos="4320"/>
        </w:tabs>
        <w:ind w:left="4320" w:hanging="360"/>
      </w:pPr>
      <w:rPr>
        <w:rFonts w:ascii="Arial" w:hAnsi="Arial" w:hint="default"/>
      </w:rPr>
    </w:lvl>
    <w:lvl w:ilvl="6" w:tplc="970E5994" w:tentative="1">
      <w:start w:val="1"/>
      <w:numFmt w:val="bullet"/>
      <w:lvlText w:val="•"/>
      <w:lvlJc w:val="left"/>
      <w:pPr>
        <w:tabs>
          <w:tab w:val="num" w:pos="5040"/>
        </w:tabs>
        <w:ind w:left="5040" w:hanging="360"/>
      </w:pPr>
      <w:rPr>
        <w:rFonts w:ascii="Arial" w:hAnsi="Arial" w:hint="default"/>
      </w:rPr>
    </w:lvl>
    <w:lvl w:ilvl="7" w:tplc="0F6A975E" w:tentative="1">
      <w:start w:val="1"/>
      <w:numFmt w:val="bullet"/>
      <w:lvlText w:val="•"/>
      <w:lvlJc w:val="left"/>
      <w:pPr>
        <w:tabs>
          <w:tab w:val="num" w:pos="5760"/>
        </w:tabs>
        <w:ind w:left="5760" w:hanging="360"/>
      </w:pPr>
      <w:rPr>
        <w:rFonts w:ascii="Arial" w:hAnsi="Arial" w:hint="default"/>
      </w:rPr>
    </w:lvl>
    <w:lvl w:ilvl="8" w:tplc="88D8431A" w:tentative="1">
      <w:start w:val="1"/>
      <w:numFmt w:val="bullet"/>
      <w:lvlText w:val="•"/>
      <w:lvlJc w:val="left"/>
      <w:pPr>
        <w:tabs>
          <w:tab w:val="num" w:pos="6480"/>
        </w:tabs>
        <w:ind w:left="6480" w:hanging="360"/>
      </w:pPr>
      <w:rPr>
        <w:rFonts w:ascii="Arial" w:hAnsi="Arial" w:hint="default"/>
      </w:rPr>
    </w:lvl>
  </w:abstractNum>
  <w:abstractNum w:abstractNumId="13">
    <w:nsid w:val="336142F4"/>
    <w:multiLevelType w:val="hybridMultilevel"/>
    <w:tmpl w:val="9E361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118056F"/>
    <w:multiLevelType w:val="hybridMultilevel"/>
    <w:tmpl w:val="30E89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927"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4C74EF0"/>
    <w:multiLevelType w:val="hybridMultilevel"/>
    <w:tmpl w:val="08281FEE"/>
    <w:lvl w:ilvl="0" w:tplc="498A9A36">
      <w:start w:val="1"/>
      <w:numFmt w:val="bullet"/>
      <w:lvlText w:val="•"/>
      <w:lvlJc w:val="left"/>
      <w:pPr>
        <w:tabs>
          <w:tab w:val="num" w:pos="720"/>
        </w:tabs>
        <w:ind w:left="720" w:hanging="360"/>
      </w:pPr>
      <w:rPr>
        <w:rFonts w:ascii="Arial" w:hAnsi="Arial" w:hint="default"/>
      </w:rPr>
    </w:lvl>
    <w:lvl w:ilvl="1" w:tplc="A532F6FE" w:tentative="1">
      <w:start w:val="1"/>
      <w:numFmt w:val="bullet"/>
      <w:lvlText w:val="•"/>
      <w:lvlJc w:val="left"/>
      <w:pPr>
        <w:tabs>
          <w:tab w:val="num" w:pos="1440"/>
        </w:tabs>
        <w:ind w:left="1440" w:hanging="360"/>
      </w:pPr>
      <w:rPr>
        <w:rFonts w:ascii="Arial" w:hAnsi="Arial" w:hint="default"/>
      </w:rPr>
    </w:lvl>
    <w:lvl w:ilvl="2" w:tplc="1352788A" w:tentative="1">
      <w:start w:val="1"/>
      <w:numFmt w:val="bullet"/>
      <w:lvlText w:val="•"/>
      <w:lvlJc w:val="left"/>
      <w:pPr>
        <w:tabs>
          <w:tab w:val="num" w:pos="2160"/>
        </w:tabs>
        <w:ind w:left="2160" w:hanging="360"/>
      </w:pPr>
      <w:rPr>
        <w:rFonts w:ascii="Arial" w:hAnsi="Arial" w:hint="default"/>
      </w:rPr>
    </w:lvl>
    <w:lvl w:ilvl="3" w:tplc="B456BCD0" w:tentative="1">
      <w:start w:val="1"/>
      <w:numFmt w:val="bullet"/>
      <w:lvlText w:val="•"/>
      <w:lvlJc w:val="left"/>
      <w:pPr>
        <w:tabs>
          <w:tab w:val="num" w:pos="2880"/>
        </w:tabs>
        <w:ind w:left="2880" w:hanging="360"/>
      </w:pPr>
      <w:rPr>
        <w:rFonts w:ascii="Arial" w:hAnsi="Arial" w:hint="default"/>
      </w:rPr>
    </w:lvl>
    <w:lvl w:ilvl="4" w:tplc="F5985EE2" w:tentative="1">
      <w:start w:val="1"/>
      <w:numFmt w:val="bullet"/>
      <w:lvlText w:val="•"/>
      <w:lvlJc w:val="left"/>
      <w:pPr>
        <w:tabs>
          <w:tab w:val="num" w:pos="3600"/>
        </w:tabs>
        <w:ind w:left="3600" w:hanging="360"/>
      </w:pPr>
      <w:rPr>
        <w:rFonts w:ascii="Arial" w:hAnsi="Arial" w:hint="default"/>
      </w:rPr>
    </w:lvl>
    <w:lvl w:ilvl="5" w:tplc="8CCC13AE" w:tentative="1">
      <w:start w:val="1"/>
      <w:numFmt w:val="bullet"/>
      <w:lvlText w:val="•"/>
      <w:lvlJc w:val="left"/>
      <w:pPr>
        <w:tabs>
          <w:tab w:val="num" w:pos="4320"/>
        </w:tabs>
        <w:ind w:left="4320" w:hanging="360"/>
      </w:pPr>
      <w:rPr>
        <w:rFonts w:ascii="Arial" w:hAnsi="Arial" w:hint="default"/>
      </w:rPr>
    </w:lvl>
    <w:lvl w:ilvl="6" w:tplc="4DAE6E80" w:tentative="1">
      <w:start w:val="1"/>
      <w:numFmt w:val="bullet"/>
      <w:lvlText w:val="•"/>
      <w:lvlJc w:val="left"/>
      <w:pPr>
        <w:tabs>
          <w:tab w:val="num" w:pos="5040"/>
        </w:tabs>
        <w:ind w:left="5040" w:hanging="360"/>
      </w:pPr>
      <w:rPr>
        <w:rFonts w:ascii="Arial" w:hAnsi="Arial" w:hint="default"/>
      </w:rPr>
    </w:lvl>
    <w:lvl w:ilvl="7" w:tplc="9BFED1C4" w:tentative="1">
      <w:start w:val="1"/>
      <w:numFmt w:val="bullet"/>
      <w:lvlText w:val="•"/>
      <w:lvlJc w:val="left"/>
      <w:pPr>
        <w:tabs>
          <w:tab w:val="num" w:pos="5760"/>
        </w:tabs>
        <w:ind w:left="5760" w:hanging="360"/>
      </w:pPr>
      <w:rPr>
        <w:rFonts w:ascii="Arial" w:hAnsi="Arial" w:hint="default"/>
      </w:rPr>
    </w:lvl>
    <w:lvl w:ilvl="8" w:tplc="02B06F2E" w:tentative="1">
      <w:start w:val="1"/>
      <w:numFmt w:val="bullet"/>
      <w:lvlText w:val="•"/>
      <w:lvlJc w:val="left"/>
      <w:pPr>
        <w:tabs>
          <w:tab w:val="num" w:pos="6480"/>
        </w:tabs>
        <w:ind w:left="6480" w:hanging="360"/>
      </w:pPr>
      <w:rPr>
        <w:rFonts w:ascii="Arial" w:hAnsi="Arial" w:hint="default"/>
      </w:rPr>
    </w:lvl>
  </w:abstractNum>
  <w:abstractNum w:abstractNumId="16">
    <w:nsid w:val="452308C9"/>
    <w:multiLevelType w:val="hybridMultilevel"/>
    <w:tmpl w:val="CF360A9C"/>
    <w:lvl w:ilvl="0" w:tplc="0409000F">
      <w:start w:val="1"/>
      <w:numFmt w:val="decimal"/>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340"/>
        </w:tabs>
        <w:ind w:left="2340" w:hanging="360"/>
      </w:pPr>
      <w:rPr>
        <w:rFonts w:ascii="Wingdings" w:hAnsi="Wingdings" w:hint="default"/>
      </w:rPr>
    </w:lvl>
    <w:lvl w:ilvl="3" w:tplc="0409001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B716E60"/>
    <w:multiLevelType w:val="hybridMultilevel"/>
    <w:tmpl w:val="621A0EF4"/>
    <w:lvl w:ilvl="0" w:tplc="DCE2745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3436A5"/>
    <w:multiLevelType w:val="hybridMultilevel"/>
    <w:tmpl w:val="22AC8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8DF2DAD"/>
    <w:multiLevelType w:val="hybridMultilevel"/>
    <w:tmpl w:val="22B841AE"/>
    <w:lvl w:ilvl="0" w:tplc="0AA49A18">
      <w:start w:val="1"/>
      <w:numFmt w:val="bullet"/>
      <w:lvlText w:val="•"/>
      <w:lvlJc w:val="left"/>
      <w:pPr>
        <w:tabs>
          <w:tab w:val="num" w:pos="720"/>
        </w:tabs>
        <w:ind w:left="720" w:hanging="360"/>
      </w:pPr>
      <w:rPr>
        <w:rFonts w:ascii="Arial" w:hAnsi="Arial" w:hint="default"/>
      </w:rPr>
    </w:lvl>
    <w:lvl w:ilvl="1" w:tplc="F5C8C224">
      <w:numFmt w:val="bullet"/>
      <w:lvlText w:val="–"/>
      <w:lvlJc w:val="left"/>
      <w:pPr>
        <w:tabs>
          <w:tab w:val="num" w:pos="1440"/>
        </w:tabs>
        <w:ind w:left="1440" w:hanging="360"/>
      </w:pPr>
      <w:rPr>
        <w:rFonts w:ascii="Arial" w:hAnsi="Arial" w:hint="default"/>
      </w:rPr>
    </w:lvl>
    <w:lvl w:ilvl="2" w:tplc="8BE693AC" w:tentative="1">
      <w:start w:val="1"/>
      <w:numFmt w:val="bullet"/>
      <w:lvlText w:val="•"/>
      <w:lvlJc w:val="left"/>
      <w:pPr>
        <w:tabs>
          <w:tab w:val="num" w:pos="2160"/>
        </w:tabs>
        <w:ind w:left="2160" w:hanging="360"/>
      </w:pPr>
      <w:rPr>
        <w:rFonts w:ascii="Arial" w:hAnsi="Arial" w:hint="default"/>
      </w:rPr>
    </w:lvl>
    <w:lvl w:ilvl="3" w:tplc="DC122570" w:tentative="1">
      <w:start w:val="1"/>
      <w:numFmt w:val="bullet"/>
      <w:lvlText w:val="•"/>
      <w:lvlJc w:val="left"/>
      <w:pPr>
        <w:tabs>
          <w:tab w:val="num" w:pos="2880"/>
        </w:tabs>
        <w:ind w:left="2880" w:hanging="360"/>
      </w:pPr>
      <w:rPr>
        <w:rFonts w:ascii="Arial" w:hAnsi="Arial" w:hint="default"/>
      </w:rPr>
    </w:lvl>
    <w:lvl w:ilvl="4" w:tplc="A8FAFE64" w:tentative="1">
      <w:start w:val="1"/>
      <w:numFmt w:val="bullet"/>
      <w:lvlText w:val="•"/>
      <w:lvlJc w:val="left"/>
      <w:pPr>
        <w:tabs>
          <w:tab w:val="num" w:pos="3600"/>
        </w:tabs>
        <w:ind w:left="3600" w:hanging="360"/>
      </w:pPr>
      <w:rPr>
        <w:rFonts w:ascii="Arial" w:hAnsi="Arial" w:hint="default"/>
      </w:rPr>
    </w:lvl>
    <w:lvl w:ilvl="5" w:tplc="F8E032FA" w:tentative="1">
      <w:start w:val="1"/>
      <w:numFmt w:val="bullet"/>
      <w:lvlText w:val="•"/>
      <w:lvlJc w:val="left"/>
      <w:pPr>
        <w:tabs>
          <w:tab w:val="num" w:pos="4320"/>
        </w:tabs>
        <w:ind w:left="4320" w:hanging="360"/>
      </w:pPr>
      <w:rPr>
        <w:rFonts w:ascii="Arial" w:hAnsi="Arial" w:hint="default"/>
      </w:rPr>
    </w:lvl>
    <w:lvl w:ilvl="6" w:tplc="F5463A32" w:tentative="1">
      <w:start w:val="1"/>
      <w:numFmt w:val="bullet"/>
      <w:lvlText w:val="•"/>
      <w:lvlJc w:val="left"/>
      <w:pPr>
        <w:tabs>
          <w:tab w:val="num" w:pos="5040"/>
        </w:tabs>
        <w:ind w:left="5040" w:hanging="360"/>
      </w:pPr>
      <w:rPr>
        <w:rFonts w:ascii="Arial" w:hAnsi="Arial" w:hint="default"/>
      </w:rPr>
    </w:lvl>
    <w:lvl w:ilvl="7" w:tplc="0890D45C" w:tentative="1">
      <w:start w:val="1"/>
      <w:numFmt w:val="bullet"/>
      <w:lvlText w:val="•"/>
      <w:lvlJc w:val="left"/>
      <w:pPr>
        <w:tabs>
          <w:tab w:val="num" w:pos="5760"/>
        </w:tabs>
        <w:ind w:left="5760" w:hanging="360"/>
      </w:pPr>
      <w:rPr>
        <w:rFonts w:ascii="Arial" w:hAnsi="Arial" w:hint="default"/>
      </w:rPr>
    </w:lvl>
    <w:lvl w:ilvl="8" w:tplc="7AA8E3CA" w:tentative="1">
      <w:start w:val="1"/>
      <w:numFmt w:val="bullet"/>
      <w:lvlText w:val="•"/>
      <w:lvlJc w:val="left"/>
      <w:pPr>
        <w:tabs>
          <w:tab w:val="num" w:pos="6480"/>
        </w:tabs>
        <w:ind w:left="6480" w:hanging="360"/>
      </w:pPr>
      <w:rPr>
        <w:rFonts w:ascii="Arial" w:hAnsi="Arial" w:hint="default"/>
      </w:rPr>
    </w:lvl>
  </w:abstractNum>
  <w:abstractNum w:abstractNumId="20">
    <w:nsid w:val="5B470B71"/>
    <w:multiLevelType w:val="multilevel"/>
    <w:tmpl w:val="61A694A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C4479BD"/>
    <w:multiLevelType w:val="hybridMultilevel"/>
    <w:tmpl w:val="40B83EB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nsid w:val="602D64D4"/>
    <w:multiLevelType w:val="hybridMultilevel"/>
    <w:tmpl w:val="D54ED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41F4296"/>
    <w:multiLevelType w:val="hybridMultilevel"/>
    <w:tmpl w:val="7AF237DE"/>
    <w:lvl w:ilvl="0" w:tplc="DCE27456">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4E24F6"/>
    <w:multiLevelType w:val="hybridMultilevel"/>
    <w:tmpl w:val="5E540FAA"/>
    <w:lvl w:ilvl="0" w:tplc="DCE27456">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9AA73FE"/>
    <w:multiLevelType w:val="hybridMultilevel"/>
    <w:tmpl w:val="61A694A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9F1465"/>
    <w:multiLevelType w:val="hybridMultilevel"/>
    <w:tmpl w:val="489AA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C694878"/>
    <w:multiLevelType w:val="hybridMultilevel"/>
    <w:tmpl w:val="F402B2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7D208A3"/>
    <w:multiLevelType w:val="hybridMultilevel"/>
    <w:tmpl w:val="20C8DB50"/>
    <w:lvl w:ilvl="0" w:tplc="0E7E3544">
      <w:start w:val="1"/>
      <w:numFmt w:val="bullet"/>
      <w:lvlText w:val="•"/>
      <w:lvlJc w:val="left"/>
      <w:pPr>
        <w:tabs>
          <w:tab w:val="num" w:pos="720"/>
        </w:tabs>
        <w:ind w:left="720" w:hanging="360"/>
      </w:pPr>
      <w:rPr>
        <w:rFonts w:ascii="Arial" w:hAnsi="Arial" w:hint="default"/>
      </w:rPr>
    </w:lvl>
    <w:lvl w:ilvl="1" w:tplc="CC0EDEB2" w:tentative="1">
      <w:start w:val="1"/>
      <w:numFmt w:val="bullet"/>
      <w:lvlText w:val="•"/>
      <w:lvlJc w:val="left"/>
      <w:pPr>
        <w:tabs>
          <w:tab w:val="num" w:pos="1440"/>
        </w:tabs>
        <w:ind w:left="1440" w:hanging="360"/>
      </w:pPr>
      <w:rPr>
        <w:rFonts w:ascii="Arial" w:hAnsi="Arial" w:hint="default"/>
      </w:rPr>
    </w:lvl>
    <w:lvl w:ilvl="2" w:tplc="FD74EC6A" w:tentative="1">
      <w:start w:val="1"/>
      <w:numFmt w:val="bullet"/>
      <w:lvlText w:val="•"/>
      <w:lvlJc w:val="left"/>
      <w:pPr>
        <w:tabs>
          <w:tab w:val="num" w:pos="2160"/>
        </w:tabs>
        <w:ind w:left="2160" w:hanging="360"/>
      </w:pPr>
      <w:rPr>
        <w:rFonts w:ascii="Arial" w:hAnsi="Arial" w:hint="default"/>
      </w:rPr>
    </w:lvl>
    <w:lvl w:ilvl="3" w:tplc="5030A7D2" w:tentative="1">
      <w:start w:val="1"/>
      <w:numFmt w:val="bullet"/>
      <w:lvlText w:val="•"/>
      <w:lvlJc w:val="left"/>
      <w:pPr>
        <w:tabs>
          <w:tab w:val="num" w:pos="2880"/>
        </w:tabs>
        <w:ind w:left="2880" w:hanging="360"/>
      </w:pPr>
      <w:rPr>
        <w:rFonts w:ascii="Arial" w:hAnsi="Arial" w:hint="default"/>
      </w:rPr>
    </w:lvl>
    <w:lvl w:ilvl="4" w:tplc="B7FCB49C" w:tentative="1">
      <w:start w:val="1"/>
      <w:numFmt w:val="bullet"/>
      <w:lvlText w:val="•"/>
      <w:lvlJc w:val="left"/>
      <w:pPr>
        <w:tabs>
          <w:tab w:val="num" w:pos="3600"/>
        </w:tabs>
        <w:ind w:left="3600" w:hanging="360"/>
      </w:pPr>
      <w:rPr>
        <w:rFonts w:ascii="Arial" w:hAnsi="Arial" w:hint="default"/>
      </w:rPr>
    </w:lvl>
    <w:lvl w:ilvl="5" w:tplc="69D477A4" w:tentative="1">
      <w:start w:val="1"/>
      <w:numFmt w:val="bullet"/>
      <w:lvlText w:val="•"/>
      <w:lvlJc w:val="left"/>
      <w:pPr>
        <w:tabs>
          <w:tab w:val="num" w:pos="4320"/>
        </w:tabs>
        <w:ind w:left="4320" w:hanging="360"/>
      </w:pPr>
      <w:rPr>
        <w:rFonts w:ascii="Arial" w:hAnsi="Arial" w:hint="default"/>
      </w:rPr>
    </w:lvl>
    <w:lvl w:ilvl="6" w:tplc="510CC17E" w:tentative="1">
      <w:start w:val="1"/>
      <w:numFmt w:val="bullet"/>
      <w:lvlText w:val="•"/>
      <w:lvlJc w:val="left"/>
      <w:pPr>
        <w:tabs>
          <w:tab w:val="num" w:pos="5040"/>
        </w:tabs>
        <w:ind w:left="5040" w:hanging="360"/>
      </w:pPr>
      <w:rPr>
        <w:rFonts w:ascii="Arial" w:hAnsi="Arial" w:hint="default"/>
      </w:rPr>
    </w:lvl>
    <w:lvl w:ilvl="7" w:tplc="97B43F56" w:tentative="1">
      <w:start w:val="1"/>
      <w:numFmt w:val="bullet"/>
      <w:lvlText w:val="•"/>
      <w:lvlJc w:val="left"/>
      <w:pPr>
        <w:tabs>
          <w:tab w:val="num" w:pos="5760"/>
        </w:tabs>
        <w:ind w:left="5760" w:hanging="360"/>
      </w:pPr>
      <w:rPr>
        <w:rFonts w:ascii="Arial" w:hAnsi="Arial" w:hint="default"/>
      </w:rPr>
    </w:lvl>
    <w:lvl w:ilvl="8" w:tplc="1F8202DE" w:tentative="1">
      <w:start w:val="1"/>
      <w:numFmt w:val="bullet"/>
      <w:lvlText w:val="•"/>
      <w:lvlJc w:val="left"/>
      <w:pPr>
        <w:tabs>
          <w:tab w:val="num" w:pos="6480"/>
        </w:tabs>
        <w:ind w:left="6480" w:hanging="360"/>
      </w:pPr>
      <w:rPr>
        <w:rFonts w:ascii="Arial" w:hAnsi="Arial" w:hint="default"/>
      </w:rPr>
    </w:lvl>
  </w:abstractNum>
  <w:abstractNum w:abstractNumId="29">
    <w:nsid w:val="7E765469"/>
    <w:multiLevelType w:val="hybridMultilevel"/>
    <w:tmpl w:val="4E1885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E78143F"/>
    <w:multiLevelType w:val="hybridMultilevel"/>
    <w:tmpl w:val="C7B04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4"/>
  </w:num>
  <w:num w:numId="4">
    <w:abstractNumId w:val="8"/>
  </w:num>
  <w:num w:numId="5">
    <w:abstractNumId w:val="17"/>
  </w:num>
  <w:num w:numId="6">
    <w:abstractNumId w:val="7"/>
  </w:num>
  <w:num w:numId="7">
    <w:abstractNumId w:val="1"/>
  </w:num>
  <w:num w:numId="8">
    <w:abstractNumId w:val="0"/>
  </w:num>
  <w:num w:numId="9">
    <w:abstractNumId w:val="23"/>
  </w:num>
  <w:num w:numId="10">
    <w:abstractNumId w:val="25"/>
  </w:num>
  <w:num w:numId="11">
    <w:abstractNumId w:val="20"/>
  </w:num>
  <w:num w:numId="12">
    <w:abstractNumId w:val="9"/>
  </w:num>
  <w:num w:numId="13">
    <w:abstractNumId w:val="27"/>
  </w:num>
  <w:num w:numId="14">
    <w:abstractNumId w:val="11"/>
  </w:num>
  <w:num w:numId="15">
    <w:abstractNumId w:val="3"/>
  </w:num>
  <w:num w:numId="16">
    <w:abstractNumId w:val="21"/>
  </w:num>
  <w:num w:numId="17">
    <w:abstractNumId w:val="28"/>
  </w:num>
  <w:num w:numId="18">
    <w:abstractNumId w:val="10"/>
  </w:num>
  <w:num w:numId="19">
    <w:abstractNumId w:val="4"/>
  </w:num>
  <w:num w:numId="20">
    <w:abstractNumId w:val="22"/>
  </w:num>
  <w:num w:numId="21">
    <w:abstractNumId w:val="26"/>
  </w:num>
  <w:num w:numId="22">
    <w:abstractNumId w:val="2"/>
  </w:num>
  <w:num w:numId="23">
    <w:abstractNumId w:val="13"/>
  </w:num>
  <w:num w:numId="24">
    <w:abstractNumId w:val="30"/>
  </w:num>
  <w:num w:numId="25">
    <w:abstractNumId w:val="29"/>
  </w:num>
  <w:num w:numId="26">
    <w:abstractNumId w:val="18"/>
  </w:num>
  <w:num w:numId="27">
    <w:abstractNumId w:val="14"/>
  </w:num>
  <w:num w:numId="28">
    <w:abstractNumId w:val="12"/>
  </w:num>
  <w:num w:numId="29">
    <w:abstractNumId w:val="5"/>
  </w:num>
  <w:num w:numId="30">
    <w:abstractNumId w:val="1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3DD"/>
    <w:rsid w:val="00002AF6"/>
    <w:rsid w:val="00011079"/>
    <w:rsid w:val="0001372F"/>
    <w:rsid w:val="00016495"/>
    <w:rsid w:val="00022EB8"/>
    <w:rsid w:val="00030A3F"/>
    <w:rsid w:val="00033DE9"/>
    <w:rsid w:val="00034DD2"/>
    <w:rsid w:val="00037762"/>
    <w:rsid w:val="00040637"/>
    <w:rsid w:val="00050BA4"/>
    <w:rsid w:val="000567EB"/>
    <w:rsid w:val="00061D21"/>
    <w:rsid w:val="00075824"/>
    <w:rsid w:val="000767F2"/>
    <w:rsid w:val="000769D8"/>
    <w:rsid w:val="00076EEB"/>
    <w:rsid w:val="00086936"/>
    <w:rsid w:val="00094BD4"/>
    <w:rsid w:val="000B5537"/>
    <w:rsid w:val="000C0A19"/>
    <w:rsid w:val="000C2276"/>
    <w:rsid w:val="000D0A12"/>
    <w:rsid w:val="000D15EB"/>
    <w:rsid w:val="000D1D11"/>
    <w:rsid w:val="000D4486"/>
    <w:rsid w:val="000E1498"/>
    <w:rsid w:val="000E3503"/>
    <w:rsid w:val="000F1A11"/>
    <w:rsid w:val="000F2F75"/>
    <w:rsid w:val="000F49A9"/>
    <w:rsid w:val="0011177E"/>
    <w:rsid w:val="0011626C"/>
    <w:rsid w:val="001265BE"/>
    <w:rsid w:val="00132752"/>
    <w:rsid w:val="00141026"/>
    <w:rsid w:val="00146633"/>
    <w:rsid w:val="00172D4F"/>
    <w:rsid w:val="001A21BC"/>
    <w:rsid w:val="001A34F8"/>
    <w:rsid w:val="001A3CD9"/>
    <w:rsid w:val="001C509A"/>
    <w:rsid w:val="001C7C3B"/>
    <w:rsid w:val="001E1A73"/>
    <w:rsid w:val="001E4BE3"/>
    <w:rsid w:val="002013BF"/>
    <w:rsid w:val="00214030"/>
    <w:rsid w:val="00220A1F"/>
    <w:rsid w:val="00222272"/>
    <w:rsid w:val="002261C6"/>
    <w:rsid w:val="00230F14"/>
    <w:rsid w:val="00240A31"/>
    <w:rsid w:val="00242371"/>
    <w:rsid w:val="00254F4F"/>
    <w:rsid w:val="002702F5"/>
    <w:rsid w:val="00286EDF"/>
    <w:rsid w:val="00290D79"/>
    <w:rsid w:val="00294C76"/>
    <w:rsid w:val="002A3F7B"/>
    <w:rsid w:val="002A7012"/>
    <w:rsid w:val="002A7947"/>
    <w:rsid w:val="002B6AB0"/>
    <w:rsid w:val="002E490F"/>
    <w:rsid w:val="00327E84"/>
    <w:rsid w:val="00330FB5"/>
    <w:rsid w:val="0033658B"/>
    <w:rsid w:val="003467EC"/>
    <w:rsid w:val="003501FD"/>
    <w:rsid w:val="0036628C"/>
    <w:rsid w:val="00380821"/>
    <w:rsid w:val="003809CD"/>
    <w:rsid w:val="00394B20"/>
    <w:rsid w:val="003A3DB8"/>
    <w:rsid w:val="003A78F3"/>
    <w:rsid w:val="003B04DD"/>
    <w:rsid w:val="003B55FF"/>
    <w:rsid w:val="003C48D7"/>
    <w:rsid w:val="003C4CCF"/>
    <w:rsid w:val="003D1B41"/>
    <w:rsid w:val="003E1F65"/>
    <w:rsid w:val="003E493C"/>
    <w:rsid w:val="0041146F"/>
    <w:rsid w:val="00413C3E"/>
    <w:rsid w:val="0041433A"/>
    <w:rsid w:val="00420AEA"/>
    <w:rsid w:val="00422C51"/>
    <w:rsid w:val="00422D01"/>
    <w:rsid w:val="004238B4"/>
    <w:rsid w:val="00430B1C"/>
    <w:rsid w:val="0045406A"/>
    <w:rsid w:val="00456455"/>
    <w:rsid w:val="00467274"/>
    <w:rsid w:val="004730ED"/>
    <w:rsid w:val="00485223"/>
    <w:rsid w:val="004A43F9"/>
    <w:rsid w:val="004B0891"/>
    <w:rsid w:val="004B451C"/>
    <w:rsid w:val="004B4558"/>
    <w:rsid w:val="004D2876"/>
    <w:rsid w:val="004D322E"/>
    <w:rsid w:val="004D6ADF"/>
    <w:rsid w:val="004D7BC1"/>
    <w:rsid w:val="004E00CC"/>
    <w:rsid w:val="004F52FB"/>
    <w:rsid w:val="0050398D"/>
    <w:rsid w:val="00512A2D"/>
    <w:rsid w:val="0052031D"/>
    <w:rsid w:val="00521A7D"/>
    <w:rsid w:val="00523815"/>
    <w:rsid w:val="00526523"/>
    <w:rsid w:val="005265F0"/>
    <w:rsid w:val="005310E1"/>
    <w:rsid w:val="00537FB8"/>
    <w:rsid w:val="00543691"/>
    <w:rsid w:val="00550443"/>
    <w:rsid w:val="00554B74"/>
    <w:rsid w:val="005557DF"/>
    <w:rsid w:val="00562330"/>
    <w:rsid w:val="00563768"/>
    <w:rsid w:val="00563A10"/>
    <w:rsid w:val="00573930"/>
    <w:rsid w:val="005750EE"/>
    <w:rsid w:val="005762E8"/>
    <w:rsid w:val="00584451"/>
    <w:rsid w:val="00586B71"/>
    <w:rsid w:val="00586CF9"/>
    <w:rsid w:val="005924E3"/>
    <w:rsid w:val="005A174A"/>
    <w:rsid w:val="005A29AD"/>
    <w:rsid w:val="005A2C81"/>
    <w:rsid w:val="005A5FD2"/>
    <w:rsid w:val="005B3E95"/>
    <w:rsid w:val="005C3551"/>
    <w:rsid w:val="005E3CC5"/>
    <w:rsid w:val="00602F70"/>
    <w:rsid w:val="00606F52"/>
    <w:rsid w:val="00613C6D"/>
    <w:rsid w:val="006218FE"/>
    <w:rsid w:val="00621E64"/>
    <w:rsid w:val="00623078"/>
    <w:rsid w:val="00625F56"/>
    <w:rsid w:val="006378D0"/>
    <w:rsid w:val="006431C3"/>
    <w:rsid w:val="00644952"/>
    <w:rsid w:val="00661F71"/>
    <w:rsid w:val="00666FDB"/>
    <w:rsid w:val="00676EE7"/>
    <w:rsid w:val="00693A4C"/>
    <w:rsid w:val="006C3313"/>
    <w:rsid w:val="006C377B"/>
    <w:rsid w:val="006C69ED"/>
    <w:rsid w:val="006C7D5E"/>
    <w:rsid w:val="006D20D1"/>
    <w:rsid w:val="006E4F0B"/>
    <w:rsid w:val="006E7A37"/>
    <w:rsid w:val="00701D41"/>
    <w:rsid w:val="00715B0A"/>
    <w:rsid w:val="007210A1"/>
    <w:rsid w:val="0072304F"/>
    <w:rsid w:val="007342CD"/>
    <w:rsid w:val="00735323"/>
    <w:rsid w:val="0073593C"/>
    <w:rsid w:val="00741858"/>
    <w:rsid w:val="007464CE"/>
    <w:rsid w:val="00747540"/>
    <w:rsid w:val="007534F1"/>
    <w:rsid w:val="00765001"/>
    <w:rsid w:val="007738FB"/>
    <w:rsid w:val="0078073E"/>
    <w:rsid w:val="007816B4"/>
    <w:rsid w:val="00795701"/>
    <w:rsid w:val="007A464C"/>
    <w:rsid w:val="007B6D0F"/>
    <w:rsid w:val="007D2CB2"/>
    <w:rsid w:val="007E5687"/>
    <w:rsid w:val="00804726"/>
    <w:rsid w:val="00814684"/>
    <w:rsid w:val="00845390"/>
    <w:rsid w:val="0084555A"/>
    <w:rsid w:val="008524CB"/>
    <w:rsid w:val="008563FC"/>
    <w:rsid w:val="00863B3B"/>
    <w:rsid w:val="0086449F"/>
    <w:rsid w:val="00890539"/>
    <w:rsid w:val="00897EC8"/>
    <w:rsid w:val="008A2F75"/>
    <w:rsid w:val="008C538B"/>
    <w:rsid w:val="008C5961"/>
    <w:rsid w:val="008C5CA8"/>
    <w:rsid w:val="008C5D0E"/>
    <w:rsid w:val="008C6042"/>
    <w:rsid w:val="008E62ED"/>
    <w:rsid w:val="008F319C"/>
    <w:rsid w:val="008F6AF3"/>
    <w:rsid w:val="00905141"/>
    <w:rsid w:val="00905ED3"/>
    <w:rsid w:val="009116D5"/>
    <w:rsid w:val="00912323"/>
    <w:rsid w:val="00916419"/>
    <w:rsid w:val="00925740"/>
    <w:rsid w:val="00926900"/>
    <w:rsid w:val="0092796B"/>
    <w:rsid w:val="00931F6B"/>
    <w:rsid w:val="00933A1E"/>
    <w:rsid w:val="00961D4D"/>
    <w:rsid w:val="00970C03"/>
    <w:rsid w:val="00972995"/>
    <w:rsid w:val="00973826"/>
    <w:rsid w:val="00974D1F"/>
    <w:rsid w:val="009765F3"/>
    <w:rsid w:val="0099237C"/>
    <w:rsid w:val="00994DE5"/>
    <w:rsid w:val="009B6E44"/>
    <w:rsid w:val="009B7238"/>
    <w:rsid w:val="009C33C1"/>
    <w:rsid w:val="009C580E"/>
    <w:rsid w:val="009E554E"/>
    <w:rsid w:val="009F7AE9"/>
    <w:rsid w:val="00A01A17"/>
    <w:rsid w:val="00A04828"/>
    <w:rsid w:val="00A23D78"/>
    <w:rsid w:val="00A23EE8"/>
    <w:rsid w:val="00A31917"/>
    <w:rsid w:val="00A34D8E"/>
    <w:rsid w:val="00A45051"/>
    <w:rsid w:val="00A45B05"/>
    <w:rsid w:val="00A47B79"/>
    <w:rsid w:val="00A618C9"/>
    <w:rsid w:val="00A64376"/>
    <w:rsid w:val="00A73CC1"/>
    <w:rsid w:val="00A93D04"/>
    <w:rsid w:val="00AA2EA8"/>
    <w:rsid w:val="00AA3717"/>
    <w:rsid w:val="00AA4641"/>
    <w:rsid w:val="00AB2F2F"/>
    <w:rsid w:val="00AB3E62"/>
    <w:rsid w:val="00AB4515"/>
    <w:rsid w:val="00AB777E"/>
    <w:rsid w:val="00AC0579"/>
    <w:rsid w:val="00AC13EB"/>
    <w:rsid w:val="00AC2F93"/>
    <w:rsid w:val="00AD11DC"/>
    <w:rsid w:val="00AD77E2"/>
    <w:rsid w:val="00AF3198"/>
    <w:rsid w:val="00B17412"/>
    <w:rsid w:val="00B17CEF"/>
    <w:rsid w:val="00B2400B"/>
    <w:rsid w:val="00B25367"/>
    <w:rsid w:val="00B2733E"/>
    <w:rsid w:val="00B27F1E"/>
    <w:rsid w:val="00B30A20"/>
    <w:rsid w:val="00B41AB4"/>
    <w:rsid w:val="00B4515E"/>
    <w:rsid w:val="00B51E79"/>
    <w:rsid w:val="00B55DC3"/>
    <w:rsid w:val="00B649F1"/>
    <w:rsid w:val="00B67157"/>
    <w:rsid w:val="00B709E4"/>
    <w:rsid w:val="00B717D3"/>
    <w:rsid w:val="00B759B5"/>
    <w:rsid w:val="00B833B2"/>
    <w:rsid w:val="00B90CA2"/>
    <w:rsid w:val="00B91FFE"/>
    <w:rsid w:val="00BA1F1A"/>
    <w:rsid w:val="00BB6BD4"/>
    <w:rsid w:val="00BD022E"/>
    <w:rsid w:val="00BD3186"/>
    <w:rsid w:val="00BF27F4"/>
    <w:rsid w:val="00C04807"/>
    <w:rsid w:val="00C179F2"/>
    <w:rsid w:val="00C22549"/>
    <w:rsid w:val="00C225DD"/>
    <w:rsid w:val="00C27E96"/>
    <w:rsid w:val="00C3419F"/>
    <w:rsid w:val="00C353B0"/>
    <w:rsid w:val="00C45318"/>
    <w:rsid w:val="00C4677E"/>
    <w:rsid w:val="00C56496"/>
    <w:rsid w:val="00C61B5C"/>
    <w:rsid w:val="00C704E6"/>
    <w:rsid w:val="00C77095"/>
    <w:rsid w:val="00C85244"/>
    <w:rsid w:val="00C96E04"/>
    <w:rsid w:val="00CB03E3"/>
    <w:rsid w:val="00CB3881"/>
    <w:rsid w:val="00CC357F"/>
    <w:rsid w:val="00CD53DD"/>
    <w:rsid w:val="00CF15E6"/>
    <w:rsid w:val="00CF5762"/>
    <w:rsid w:val="00CF7576"/>
    <w:rsid w:val="00CF7DB5"/>
    <w:rsid w:val="00D039D2"/>
    <w:rsid w:val="00D25C03"/>
    <w:rsid w:val="00D36194"/>
    <w:rsid w:val="00D464CE"/>
    <w:rsid w:val="00D70F86"/>
    <w:rsid w:val="00D75FAB"/>
    <w:rsid w:val="00D776DD"/>
    <w:rsid w:val="00D93471"/>
    <w:rsid w:val="00D9715E"/>
    <w:rsid w:val="00D975A1"/>
    <w:rsid w:val="00DB7961"/>
    <w:rsid w:val="00DC03DF"/>
    <w:rsid w:val="00DC6B60"/>
    <w:rsid w:val="00DC7104"/>
    <w:rsid w:val="00DD7B4C"/>
    <w:rsid w:val="00DE030F"/>
    <w:rsid w:val="00DE2916"/>
    <w:rsid w:val="00DE2BA6"/>
    <w:rsid w:val="00DE6419"/>
    <w:rsid w:val="00DF5E4D"/>
    <w:rsid w:val="00DF7B0C"/>
    <w:rsid w:val="00E00AA4"/>
    <w:rsid w:val="00E11A65"/>
    <w:rsid w:val="00E2185F"/>
    <w:rsid w:val="00E33A43"/>
    <w:rsid w:val="00E55DE6"/>
    <w:rsid w:val="00E635CC"/>
    <w:rsid w:val="00E656F1"/>
    <w:rsid w:val="00E91F2C"/>
    <w:rsid w:val="00E92689"/>
    <w:rsid w:val="00E97AC9"/>
    <w:rsid w:val="00EC1405"/>
    <w:rsid w:val="00EC4B21"/>
    <w:rsid w:val="00EC5262"/>
    <w:rsid w:val="00EC73BB"/>
    <w:rsid w:val="00ED5FD9"/>
    <w:rsid w:val="00EE5EF6"/>
    <w:rsid w:val="00EE74DF"/>
    <w:rsid w:val="00EF0CC5"/>
    <w:rsid w:val="00EF40F5"/>
    <w:rsid w:val="00F1380C"/>
    <w:rsid w:val="00F14C67"/>
    <w:rsid w:val="00F26383"/>
    <w:rsid w:val="00F36C9B"/>
    <w:rsid w:val="00F37ADF"/>
    <w:rsid w:val="00F45155"/>
    <w:rsid w:val="00F50421"/>
    <w:rsid w:val="00F62591"/>
    <w:rsid w:val="00F67305"/>
    <w:rsid w:val="00F72B69"/>
    <w:rsid w:val="00F757E2"/>
    <w:rsid w:val="00F76AE4"/>
    <w:rsid w:val="00F8448F"/>
    <w:rsid w:val="00F85389"/>
    <w:rsid w:val="00F86F7A"/>
    <w:rsid w:val="00F87A1F"/>
    <w:rsid w:val="00F93059"/>
    <w:rsid w:val="00FA5146"/>
    <w:rsid w:val="00FA6775"/>
    <w:rsid w:val="00FA76A2"/>
    <w:rsid w:val="00FA7822"/>
    <w:rsid w:val="00FB00D8"/>
    <w:rsid w:val="00FC03D2"/>
    <w:rsid w:val="00FD2000"/>
    <w:rsid w:val="00FE0BAF"/>
    <w:rsid w:val="00FE18F9"/>
    <w:rsid w:val="00FF360F"/>
    <w:rsid w:val="00FF5043"/>
    <w:rsid w:val="00FF7004"/>
    <w:rsid w:val="00FF73E5"/>
    <w:rsid w:val="00FF79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629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2ED"/>
    <w:rPr>
      <w:rFonts w:ascii="Arial" w:hAnsi="Arial"/>
      <w:sz w:val="24"/>
      <w:szCs w:val="24"/>
      <w:lang w:eastAsia="en-US"/>
    </w:rPr>
  </w:style>
  <w:style w:type="paragraph" w:styleId="Heading5">
    <w:name w:val="heading 5"/>
    <w:basedOn w:val="Normal"/>
    <w:next w:val="Normal"/>
    <w:link w:val="Heading5Char"/>
    <w:uiPriority w:val="99"/>
    <w:qFormat/>
    <w:rsid w:val="00485223"/>
    <w:pPr>
      <w:keepNext/>
      <w:jc w:val="both"/>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2702F5"/>
    <w:rPr>
      <w:rFonts w:ascii="Calibri" w:hAnsi="Calibri"/>
      <w:b/>
      <w:i/>
      <w:sz w:val="26"/>
      <w:lang w:eastAsia="en-US"/>
    </w:rPr>
  </w:style>
  <w:style w:type="paragraph" w:styleId="Header">
    <w:name w:val="header"/>
    <w:basedOn w:val="Normal"/>
    <w:link w:val="HeaderChar"/>
    <w:uiPriority w:val="99"/>
    <w:rsid w:val="00CD53DD"/>
    <w:pPr>
      <w:tabs>
        <w:tab w:val="center" w:pos="4320"/>
        <w:tab w:val="right" w:pos="8640"/>
      </w:tabs>
    </w:pPr>
  </w:style>
  <w:style w:type="character" w:customStyle="1" w:styleId="HeaderChar">
    <w:name w:val="Header Char"/>
    <w:basedOn w:val="DefaultParagraphFont"/>
    <w:link w:val="Header"/>
    <w:uiPriority w:val="99"/>
    <w:semiHidden/>
    <w:locked/>
    <w:rsid w:val="002702F5"/>
    <w:rPr>
      <w:rFonts w:ascii="Arial" w:hAnsi="Arial"/>
      <w:sz w:val="24"/>
      <w:lang w:eastAsia="en-US"/>
    </w:rPr>
  </w:style>
  <w:style w:type="paragraph" w:styleId="Footer">
    <w:name w:val="footer"/>
    <w:basedOn w:val="Normal"/>
    <w:link w:val="FooterChar"/>
    <w:uiPriority w:val="99"/>
    <w:rsid w:val="00CD53DD"/>
    <w:pPr>
      <w:tabs>
        <w:tab w:val="center" w:pos="4320"/>
        <w:tab w:val="right" w:pos="8640"/>
      </w:tabs>
    </w:pPr>
  </w:style>
  <w:style w:type="character" w:customStyle="1" w:styleId="FooterChar">
    <w:name w:val="Footer Char"/>
    <w:basedOn w:val="DefaultParagraphFont"/>
    <w:link w:val="Footer"/>
    <w:uiPriority w:val="99"/>
    <w:semiHidden/>
    <w:locked/>
    <w:rsid w:val="002702F5"/>
    <w:rPr>
      <w:rFonts w:ascii="Arial" w:hAnsi="Arial"/>
      <w:sz w:val="24"/>
      <w:lang w:eastAsia="en-US"/>
    </w:rPr>
  </w:style>
  <w:style w:type="paragraph" w:styleId="BodyText">
    <w:name w:val="Body Text"/>
    <w:basedOn w:val="Normal"/>
    <w:link w:val="BodyTextChar"/>
    <w:uiPriority w:val="99"/>
    <w:rsid w:val="00485223"/>
    <w:pPr>
      <w:jc w:val="both"/>
    </w:pPr>
  </w:style>
  <w:style w:type="character" w:customStyle="1" w:styleId="BodyTextChar">
    <w:name w:val="Body Text Char"/>
    <w:basedOn w:val="DefaultParagraphFont"/>
    <w:link w:val="BodyText"/>
    <w:uiPriority w:val="99"/>
    <w:semiHidden/>
    <w:locked/>
    <w:rsid w:val="002702F5"/>
    <w:rPr>
      <w:rFonts w:ascii="Arial" w:hAnsi="Arial"/>
      <w:sz w:val="24"/>
      <w:lang w:eastAsia="en-US"/>
    </w:rPr>
  </w:style>
  <w:style w:type="paragraph" w:styleId="BalloonText">
    <w:name w:val="Balloon Text"/>
    <w:basedOn w:val="Normal"/>
    <w:link w:val="BalloonTextChar"/>
    <w:uiPriority w:val="99"/>
    <w:semiHidden/>
    <w:rsid w:val="00A73CC1"/>
    <w:rPr>
      <w:rFonts w:ascii="Times New Roman" w:hAnsi="Times New Roman"/>
      <w:sz w:val="2"/>
      <w:szCs w:val="20"/>
    </w:rPr>
  </w:style>
  <w:style w:type="character" w:customStyle="1" w:styleId="BalloonTextChar">
    <w:name w:val="Balloon Text Char"/>
    <w:basedOn w:val="DefaultParagraphFont"/>
    <w:link w:val="BalloonText"/>
    <w:uiPriority w:val="99"/>
    <w:semiHidden/>
    <w:locked/>
    <w:rsid w:val="002702F5"/>
    <w:rPr>
      <w:sz w:val="2"/>
      <w:lang w:eastAsia="en-US"/>
    </w:rPr>
  </w:style>
  <w:style w:type="character" w:styleId="PageNumber">
    <w:name w:val="page number"/>
    <w:basedOn w:val="DefaultParagraphFont"/>
    <w:uiPriority w:val="99"/>
    <w:rsid w:val="0033658B"/>
    <w:rPr>
      <w:rFonts w:cs="Times New Roman"/>
    </w:rPr>
  </w:style>
  <w:style w:type="character" w:styleId="Hyperlink">
    <w:name w:val="Hyperlink"/>
    <w:basedOn w:val="DefaultParagraphFont"/>
    <w:uiPriority w:val="99"/>
    <w:rsid w:val="00623078"/>
    <w:rPr>
      <w:rFonts w:cs="Times New Roman"/>
      <w:color w:val="0000FF"/>
      <w:u w:val="single"/>
    </w:rPr>
  </w:style>
  <w:style w:type="character" w:customStyle="1" w:styleId="st1">
    <w:name w:val="st1"/>
    <w:uiPriority w:val="99"/>
    <w:rsid w:val="00C3419F"/>
  </w:style>
  <w:style w:type="character" w:styleId="CommentReference">
    <w:name w:val="annotation reference"/>
    <w:basedOn w:val="DefaultParagraphFont"/>
    <w:uiPriority w:val="99"/>
    <w:rsid w:val="00701D41"/>
    <w:rPr>
      <w:rFonts w:cs="Times New Roman"/>
      <w:sz w:val="16"/>
    </w:rPr>
  </w:style>
  <w:style w:type="paragraph" w:styleId="CommentText">
    <w:name w:val="annotation text"/>
    <w:basedOn w:val="Normal"/>
    <w:link w:val="CommentTextChar"/>
    <w:uiPriority w:val="99"/>
    <w:rsid w:val="00701D41"/>
    <w:rPr>
      <w:sz w:val="20"/>
      <w:szCs w:val="20"/>
    </w:rPr>
  </w:style>
  <w:style w:type="character" w:customStyle="1" w:styleId="CommentTextChar">
    <w:name w:val="Comment Text Char"/>
    <w:basedOn w:val="DefaultParagraphFont"/>
    <w:link w:val="CommentText"/>
    <w:uiPriority w:val="99"/>
    <w:locked/>
    <w:rsid w:val="00701D41"/>
    <w:rPr>
      <w:rFonts w:ascii="Arial" w:hAnsi="Arial"/>
      <w:lang w:eastAsia="en-US"/>
    </w:rPr>
  </w:style>
  <w:style w:type="paragraph" w:styleId="CommentSubject">
    <w:name w:val="annotation subject"/>
    <w:basedOn w:val="CommentText"/>
    <w:next w:val="CommentText"/>
    <w:link w:val="CommentSubjectChar"/>
    <w:uiPriority w:val="99"/>
    <w:rsid w:val="00701D41"/>
    <w:rPr>
      <w:b/>
      <w:bCs/>
    </w:rPr>
  </w:style>
  <w:style w:type="character" w:customStyle="1" w:styleId="CommentSubjectChar">
    <w:name w:val="Comment Subject Char"/>
    <w:basedOn w:val="CommentTextChar"/>
    <w:link w:val="CommentSubject"/>
    <w:uiPriority w:val="99"/>
    <w:locked/>
    <w:rsid w:val="00701D41"/>
    <w:rPr>
      <w:rFonts w:ascii="Arial" w:hAnsi="Arial"/>
      <w:b/>
      <w:lang w:eastAsia="en-US"/>
    </w:rPr>
  </w:style>
  <w:style w:type="table" w:styleId="TableGrid">
    <w:name w:val="Table Grid"/>
    <w:basedOn w:val="TableNormal"/>
    <w:uiPriority w:val="99"/>
    <w:locked/>
    <w:rsid w:val="005A5FD2"/>
    <w:rPr>
      <w:rFonts w:eastAsia="MS Minch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C4CCF"/>
    <w:pPr>
      <w:ind w:left="720"/>
    </w:pPr>
  </w:style>
  <w:style w:type="character" w:styleId="FollowedHyperlink">
    <w:name w:val="FollowedHyperlink"/>
    <w:basedOn w:val="DefaultParagraphFont"/>
    <w:uiPriority w:val="99"/>
    <w:semiHidden/>
    <w:unhideWhenUsed/>
    <w:rsid w:val="003E1F6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2ED"/>
    <w:rPr>
      <w:rFonts w:ascii="Arial" w:hAnsi="Arial"/>
      <w:sz w:val="24"/>
      <w:szCs w:val="24"/>
      <w:lang w:eastAsia="en-US"/>
    </w:rPr>
  </w:style>
  <w:style w:type="paragraph" w:styleId="Heading5">
    <w:name w:val="heading 5"/>
    <w:basedOn w:val="Normal"/>
    <w:next w:val="Normal"/>
    <w:link w:val="Heading5Char"/>
    <w:uiPriority w:val="99"/>
    <w:qFormat/>
    <w:rsid w:val="00485223"/>
    <w:pPr>
      <w:keepNext/>
      <w:jc w:val="both"/>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2702F5"/>
    <w:rPr>
      <w:rFonts w:ascii="Calibri" w:hAnsi="Calibri"/>
      <w:b/>
      <w:i/>
      <w:sz w:val="26"/>
      <w:lang w:eastAsia="en-US"/>
    </w:rPr>
  </w:style>
  <w:style w:type="paragraph" w:styleId="Header">
    <w:name w:val="header"/>
    <w:basedOn w:val="Normal"/>
    <w:link w:val="HeaderChar"/>
    <w:uiPriority w:val="99"/>
    <w:rsid w:val="00CD53DD"/>
    <w:pPr>
      <w:tabs>
        <w:tab w:val="center" w:pos="4320"/>
        <w:tab w:val="right" w:pos="8640"/>
      </w:tabs>
    </w:pPr>
  </w:style>
  <w:style w:type="character" w:customStyle="1" w:styleId="HeaderChar">
    <w:name w:val="Header Char"/>
    <w:basedOn w:val="DefaultParagraphFont"/>
    <w:link w:val="Header"/>
    <w:uiPriority w:val="99"/>
    <w:semiHidden/>
    <w:locked/>
    <w:rsid w:val="002702F5"/>
    <w:rPr>
      <w:rFonts w:ascii="Arial" w:hAnsi="Arial"/>
      <w:sz w:val="24"/>
      <w:lang w:eastAsia="en-US"/>
    </w:rPr>
  </w:style>
  <w:style w:type="paragraph" w:styleId="Footer">
    <w:name w:val="footer"/>
    <w:basedOn w:val="Normal"/>
    <w:link w:val="FooterChar"/>
    <w:uiPriority w:val="99"/>
    <w:rsid w:val="00CD53DD"/>
    <w:pPr>
      <w:tabs>
        <w:tab w:val="center" w:pos="4320"/>
        <w:tab w:val="right" w:pos="8640"/>
      </w:tabs>
    </w:pPr>
  </w:style>
  <w:style w:type="character" w:customStyle="1" w:styleId="FooterChar">
    <w:name w:val="Footer Char"/>
    <w:basedOn w:val="DefaultParagraphFont"/>
    <w:link w:val="Footer"/>
    <w:uiPriority w:val="99"/>
    <w:semiHidden/>
    <w:locked/>
    <w:rsid w:val="002702F5"/>
    <w:rPr>
      <w:rFonts w:ascii="Arial" w:hAnsi="Arial"/>
      <w:sz w:val="24"/>
      <w:lang w:eastAsia="en-US"/>
    </w:rPr>
  </w:style>
  <w:style w:type="paragraph" w:styleId="BodyText">
    <w:name w:val="Body Text"/>
    <w:basedOn w:val="Normal"/>
    <w:link w:val="BodyTextChar"/>
    <w:uiPriority w:val="99"/>
    <w:rsid w:val="00485223"/>
    <w:pPr>
      <w:jc w:val="both"/>
    </w:pPr>
  </w:style>
  <w:style w:type="character" w:customStyle="1" w:styleId="BodyTextChar">
    <w:name w:val="Body Text Char"/>
    <w:basedOn w:val="DefaultParagraphFont"/>
    <w:link w:val="BodyText"/>
    <w:uiPriority w:val="99"/>
    <w:semiHidden/>
    <w:locked/>
    <w:rsid w:val="002702F5"/>
    <w:rPr>
      <w:rFonts w:ascii="Arial" w:hAnsi="Arial"/>
      <w:sz w:val="24"/>
      <w:lang w:eastAsia="en-US"/>
    </w:rPr>
  </w:style>
  <w:style w:type="paragraph" w:styleId="BalloonText">
    <w:name w:val="Balloon Text"/>
    <w:basedOn w:val="Normal"/>
    <w:link w:val="BalloonTextChar"/>
    <w:uiPriority w:val="99"/>
    <w:semiHidden/>
    <w:rsid w:val="00A73CC1"/>
    <w:rPr>
      <w:rFonts w:ascii="Times New Roman" w:hAnsi="Times New Roman"/>
      <w:sz w:val="2"/>
      <w:szCs w:val="20"/>
    </w:rPr>
  </w:style>
  <w:style w:type="character" w:customStyle="1" w:styleId="BalloonTextChar">
    <w:name w:val="Balloon Text Char"/>
    <w:basedOn w:val="DefaultParagraphFont"/>
    <w:link w:val="BalloonText"/>
    <w:uiPriority w:val="99"/>
    <w:semiHidden/>
    <w:locked/>
    <w:rsid w:val="002702F5"/>
    <w:rPr>
      <w:sz w:val="2"/>
      <w:lang w:eastAsia="en-US"/>
    </w:rPr>
  </w:style>
  <w:style w:type="character" w:styleId="PageNumber">
    <w:name w:val="page number"/>
    <w:basedOn w:val="DefaultParagraphFont"/>
    <w:uiPriority w:val="99"/>
    <w:rsid w:val="0033658B"/>
    <w:rPr>
      <w:rFonts w:cs="Times New Roman"/>
    </w:rPr>
  </w:style>
  <w:style w:type="character" w:styleId="Hyperlink">
    <w:name w:val="Hyperlink"/>
    <w:basedOn w:val="DefaultParagraphFont"/>
    <w:uiPriority w:val="99"/>
    <w:rsid w:val="00623078"/>
    <w:rPr>
      <w:rFonts w:cs="Times New Roman"/>
      <w:color w:val="0000FF"/>
      <w:u w:val="single"/>
    </w:rPr>
  </w:style>
  <w:style w:type="character" w:customStyle="1" w:styleId="st1">
    <w:name w:val="st1"/>
    <w:uiPriority w:val="99"/>
    <w:rsid w:val="00C3419F"/>
  </w:style>
  <w:style w:type="character" w:styleId="CommentReference">
    <w:name w:val="annotation reference"/>
    <w:basedOn w:val="DefaultParagraphFont"/>
    <w:uiPriority w:val="99"/>
    <w:rsid w:val="00701D41"/>
    <w:rPr>
      <w:rFonts w:cs="Times New Roman"/>
      <w:sz w:val="16"/>
    </w:rPr>
  </w:style>
  <w:style w:type="paragraph" w:styleId="CommentText">
    <w:name w:val="annotation text"/>
    <w:basedOn w:val="Normal"/>
    <w:link w:val="CommentTextChar"/>
    <w:uiPriority w:val="99"/>
    <w:rsid w:val="00701D41"/>
    <w:rPr>
      <w:sz w:val="20"/>
      <w:szCs w:val="20"/>
    </w:rPr>
  </w:style>
  <w:style w:type="character" w:customStyle="1" w:styleId="CommentTextChar">
    <w:name w:val="Comment Text Char"/>
    <w:basedOn w:val="DefaultParagraphFont"/>
    <w:link w:val="CommentText"/>
    <w:uiPriority w:val="99"/>
    <w:locked/>
    <w:rsid w:val="00701D41"/>
    <w:rPr>
      <w:rFonts w:ascii="Arial" w:hAnsi="Arial"/>
      <w:lang w:eastAsia="en-US"/>
    </w:rPr>
  </w:style>
  <w:style w:type="paragraph" w:styleId="CommentSubject">
    <w:name w:val="annotation subject"/>
    <w:basedOn w:val="CommentText"/>
    <w:next w:val="CommentText"/>
    <w:link w:val="CommentSubjectChar"/>
    <w:uiPriority w:val="99"/>
    <w:rsid w:val="00701D41"/>
    <w:rPr>
      <w:b/>
      <w:bCs/>
    </w:rPr>
  </w:style>
  <w:style w:type="character" w:customStyle="1" w:styleId="CommentSubjectChar">
    <w:name w:val="Comment Subject Char"/>
    <w:basedOn w:val="CommentTextChar"/>
    <w:link w:val="CommentSubject"/>
    <w:uiPriority w:val="99"/>
    <w:locked/>
    <w:rsid w:val="00701D41"/>
    <w:rPr>
      <w:rFonts w:ascii="Arial" w:hAnsi="Arial"/>
      <w:b/>
      <w:lang w:eastAsia="en-US"/>
    </w:rPr>
  </w:style>
  <w:style w:type="table" w:styleId="TableGrid">
    <w:name w:val="Table Grid"/>
    <w:basedOn w:val="TableNormal"/>
    <w:uiPriority w:val="99"/>
    <w:locked/>
    <w:rsid w:val="005A5FD2"/>
    <w:rPr>
      <w:rFonts w:eastAsia="MS Minch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C4CCF"/>
    <w:pPr>
      <w:ind w:left="720"/>
    </w:pPr>
  </w:style>
  <w:style w:type="character" w:styleId="FollowedHyperlink">
    <w:name w:val="FollowedHyperlink"/>
    <w:basedOn w:val="DefaultParagraphFont"/>
    <w:uiPriority w:val="99"/>
    <w:semiHidden/>
    <w:unhideWhenUsed/>
    <w:rsid w:val="003E1F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352851">
      <w:bodyDiv w:val="1"/>
      <w:marLeft w:val="0"/>
      <w:marRight w:val="0"/>
      <w:marTop w:val="0"/>
      <w:marBottom w:val="0"/>
      <w:divBdr>
        <w:top w:val="none" w:sz="0" w:space="0" w:color="auto"/>
        <w:left w:val="none" w:sz="0" w:space="0" w:color="auto"/>
        <w:bottom w:val="none" w:sz="0" w:space="0" w:color="auto"/>
        <w:right w:val="none" w:sz="0" w:space="0" w:color="auto"/>
      </w:divBdr>
      <w:divsChild>
        <w:div w:id="1978879968">
          <w:marLeft w:val="1166"/>
          <w:marRight w:val="0"/>
          <w:marTop w:val="115"/>
          <w:marBottom w:val="0"/>
          <w:divBdr>
            <w:top w:val="none" w:sz="0" w:space="0" w:color="auto"/>
            <w:left w:val="none" w:sz="0" w:space="0" w:color="auto"/>
            <w:bottom w:val="none" w:sz="0" w:space="0" w:color="auto"/>
            <w:right w:val="none" w:sz="0" w:space="0" w:color="auto"/>
          </w:divBdr>
        </w:div>
        <w:div w:id="130946092">
          <w:marLeft w:val="1800"/>
          <w:marRight w:val="0"/>
          <w:marTop w:val="115"/>
          <w:marBottom w:val="0"/>
          <w:divBdr>
            <w:top w:val="none" w:sz="0" w:space="0" w:color="auto"/>
            <w:left w:val="none" w:sz="0" w:space="0" w:color="auto"/>
            <w:bottom w:val="none" w:sz="0" w:space="0" w:color="auto"/>
            <w:right w:val="none" w:sz="0" w:space="0" w:color="auto"/>
          </w:divBdr>
        </w:div>
        <w:div w:id="316108493">
          <w:marLeft w:val="1800"/>
          <w:marRight w:val="0"/>
          <w:marTop w:val="115"/>
          <w:marBottom w:val="0"/>
          <w:divBdr>
            <w:top w:val="none" w:sz="0" w:space="0" w:color="auto"/>
            <w:left w:val="none" w:sz="0" w:space="0" w:color="auto"/>
            <w:bottom w:val="none" w:sz="0" w:space="0" w:color="auto"/>
            <w:right w:val="none" w:sz="0" w:space="0" w:color="auto"/>
          </w:divBdr>
        </w:div>
        <w:div w:id="2102288403">
          <w:marLeft w:val="1800"/>
          <w:marRight w:val="0"/>
          <w:marTop w:val="115"/>
          <w:marBottom w:val="0"/>
          <w:divBdr>
            <w:top w:val="none" w:sz="0" w:space="0" w:color="auto"/>
            <w:left w:val="none" w:sz="0" w:space="0" w:color="auto"/>
            <w:bottom w:val="none" w:sz="0" w:space="0" w:color="auto"/>
            <w:right w:val="none" w:sz="0" w:space="0" w:color="auto"/>
          </w:divBdr>
        </w:div>
        <w:div w:id="572158725">
          <w:marLeft w:val="1800"/>
          <w:marRight w:val="0"/>
          <w:marTop w:val="115"/>
          <w:marBottom w:val="0"/>
          <w:divBdr>
            <w:top w:val="none" w:sz="0" w:space="0" w:color="auto"/>
            <w:left w:val="none" w:sz="0" w:space="0" w:color="auto"/>
            <w:bottom w:val="none" w:sz="0" w:space="0" w:color="auto"/>
            <w:right w:val="none" w:sz="0" w:space="0" w:color="auto"/>
          </w:divBdr>
        </w:div>
        <w:div w:id="644428750">
          <w:marLeft w:val="1800"/>
          <w:marRight w:val="0"/>
          <w:marTop w:val="115"/>
          <w:marBottom w:val="0"/>
          <w:divBdr>
            <w:top w:val="none" w:sz="0" w:space="0" w:color="auto"/>
            <w:left w:val="none" w:sz="0" w:space="0" w:color="auto"/>
            <w:bottom w:val="none" w:sz="0" w:space="0" w:color="auto"/>
            <w:right w:val="none" w:sz="0" w:space="0" w:color="auto"/>
          </w:divBdr>
        </w:div>
        <w:div w:id="645209417">
          <w:marLeft w:val="1166"/>
          <w:marRight w:val="0"/>
          <w:marTop w:val="115"/>
          <w:marBottom w:val="0"/>
          <w:divBdr>
            <w:top w:val="none" w:sz="0" w:space="0" w:color="auto"/>
            <w:left w:val="none" w:sz="0" w:space="0" w:color="auto"/>
            <w:bottom w:val="none" w:sz="0" w:space="0" w:color="auto"/>
            <w:right w:val="none" w:sz="0" w:space="0" w:color="auto"/>
          </w:divBdr>
        </w:div>
      </w:divsChild>
    </w:div>
    <w:div w:id="941693641">
      <w:bodyDiv w:val="1"/>
      <w:marLeft w:val="0"/>
      <w:marRight w:val="0"/>
      <w:marTop w:val="0"/>
      <w:marBottom w:val="0"/>
      <w:divBdr>
        <w:top w:val="none" w:sz="0" w:space="0" w:color="auto"/>
        <w:left w:val="none" w:sz="0" w:space="0" w:color="auto"/>
        <w:bottom w:val="none" w:sz="0" w:space="0" w:color="auto"/>
        <w:right w:val="none" w:sz="0" w:space="0" w:color="auto"/>
      </w:divBdr>
      <w:divsChild>
        <w:div w:id="791478933">
          <w:marLeft w:val="547"/>
          <w:marRight w:val="0"/>
          <w:marTop w:val="96"/>
          <w:marBottom w:val="0"/>
          <w:divBdr>
            <w:top w:val="none" w:sz="0" w:space="0" w:color="auto"/>
            <w:left w:val="none" w:sz="0" w:space="0" w:color="auto"/>
            <w:bottom w:val="none" w:sz="0" w:space="0" w:color="auto"/>
            <w:right w:val="none" w:sz="0" w:space="0" w:color="auto"/>
          </w:divBdr>
        </w:div>
        <w:div w:id="515924458">
          <w:marLeft w:val="547"/>
          <w:marRight w:val="0"/>
          <w:marTop w:val="96"/>
          <w:marBottom w:val="0"/>
          <w:divBdr>
            <w:top w:val="none" w:sz="0" w:space="0" w:color="auto"/>
            <w:left w:val="none" w:sz="0" w:space="0" w:color="auto"/>
            <w:bottom w:val="none" w:sz="0" w:space="0" w:color="auto"/>
            <w:right w:val="none" w:sz="0" w:space="0" w:color="auto"/>
          </w:divBdr>
        </w:div>
        <w:div w:id="544562120">
          <w:marLeft w:val="547"/>
          <w:marRight w:val="0"/>
          <w:marTop w:val="96"/>
          <w:marBottom w:val="0"/>
          <w:divBdr>
            <w:top w:val="none" w:sz="0" w:space="0" w:color="auto"/>
            <w:left w:val="none" w:sz="0" w:space="0" w:color="auto"/>
            <w:bottom w:val="none" w:sz="0" w:space="0" w:color="auto"/>
            <w:right w:val="none" w:sz="0" w:space="0" w:color="auto"/>
          </w:divBdr>
        </w:div>
      </w:divsChild>
    </w:div>
    <w:div w:id="943342776">
      <w:marLeft w:val="0"/>
      <w:marRight w:val="0"/>
      <w:marTop w:val="0"/>
      <w:marBottom w:val="0"/>
      <w:divBdr>
        <w:top w:val="none" w:sz="0" w:space="0" w:color="auto"/>
        <w:left w:val="none" w:sz="0" w:space="0" w:color="auto"/>
        <w:bottom w:val="none" w:sz="0" w:space="0" w:color="auto"/>
        <w:right w:val="none" w:sz="0" w:space="0" w:color="auto"/>
      </w:divBdr>
    </w:div>
    <w:div w:id="943342777">
      <w:marLeft w:val="0"/>
      <w:marRight w:val="0"/>
      <w:marTop w:val="0"/>
      <w:marBottom w:val="0"/>
      <w:divBdr>
        <w:top w:val="none" w:sz="0" w:space="0" w:color="auto"/>
        <w:left w:val="none" w:sz="0" w:space="0" w:color="auto"/>
        <w:bottom w:val="none" w:sz="0" w:space="0" w:color="auto"/>
        <w:right w:val="none" w:sz="0" w:space="0" w:color="auto"/>
      </w:divBdr>
    </w:div>
    <w:div w:id="943342778">
      <w:marLeft w:val="0"/>
      <w:marRight w:val="0"/>
      <w:marTop w:val="0"/>
      <w:marBottom w:val="0"/>
      <w:divBdr>
        <w:top w:val="none" w:sz="0" w:space="0" w:color="auto"/>
        <w:left w:val="none" w:sz="0" w:space="0" w:color="auto"/>
        <w:bottom w:val="none" w:sz="0" w:space="0" w:color="auto"/>
        <w:right w:val="none" w:sz="0" w:space="0" w:color="auto"/>
      </w:divBdr>
    </w:div>
    <w:div w:id="1027173509">
      <w:bodyDiv w:val="1"/>
      <w:marLeft w:val="0"/>
      <w:marRight w:val="0"/>
      <w:marTop w:val="0"/>
      <w:marBottom w:val="0"/>
      <w:divBdr>
        <w:top w:val="none" w:sz="0" w:space="0" w:color="auto"/>
        <w:left w:val="none" w:sz="0" w:space="0" w:color="auto"/>
        <w:bottom w:val="none" w:sz="0" w:space="0" w:color="auto"/>
        <w:right w:val="none" w:sz="0" w:space="0" w:color="auto"/>
      </w:divBdr>
      <w:divsChild>
        <w:div w:id="898322074">
          <w:marLeft w:val="547"/>
          <w:marRight w:val="0"/>
          <w:marTop w:val="106"/>
          <w:marBottom w:val="0"/>
          <w:divBdr>
            <w:top w:val="none" w:sz="0" w:space="0" w:color="auto"/>
            <w:left w:val="none" w:sz="0" w:space="0" w:color="auto"/>
            <w:bottom w:val="none" w:sz="0" w:space="0" w:color="auto"/>
            <w:right w:val="none" w:sz="0" w:space="0" w:color="auto"/>
          </w:divBdr>
        </w:div>
        <w:div w:id="1512139142">
          <w:marLeft w:val="547"/>
          <w:marRight w:val="0"/>
          <w:marTop w:val="106"/>
          <w:marBottom w:val="0"/>
          <w:divBdr>
            <w:top w:val="none" w:sz="0" w:space="0" w:color="auto"/>
            <w:left w:val="none" w:sz="0" w:space="0" w:color="auto"/>
            <w:bottom w:val="none" w:sz="0" w:space="0" w:color="auto"/>
            <w:right w:val="none" w:sz="0" w:space="0" w:color="auto"/>
          </w:divBdr>
        </w:div>
        <w:div w:id="1004087629">
          <w:marLeft w:val="547"/>
          <w:marRight w:val="0"/>
          <w:marTop w:val="106"/>
          <w:marBottom w:val="0"/>
          <w:divBdr>
            <w:top w:val="none" w:sz="0" w:space="0" w:color="auto"/>
            <w:left w:val="none" w:sz="0" w:space="0" w:color="auto"/>
            <w:bottom w:val="none" w:sz="0" w:space="0" w:color="auto"/>
            <w:right w:val="none" w:sz="0" w:space="0" w:color="auto"/>
          </w:divBdr>
        </w:div>
        <w:div w:id="1774324592">
          <w:marLeft w:val="547"/>
          <w:marRight w:val="0"/>
          <w:marTop w:val="106"/>
          <w:marBottom w:val="0"/>
          <w:divBdr>
            <w:top w:val="none" w:sz="0" w:space="0" w:color="auto"/>
            <w:left w:val="none" w:sz="0" w:space="0" w:color="auto"/>
            <w:bottom w:val="none" w:sz="0" w:space="0" w:color="auto"/>
            <w:right w:val="none" w:sz="0" w:space="0" w:color="auto"/>
          </w:divBdr>
        </w:div>
        <w:div w:id="1648701238">
          <w:marLeft w:val="547"/>
          <w:marRight w:val="0"/>
          <w:marTop w:val="106"/>
          <w:marBottom w:val="0"/>
          <w:divBdr>
            <w:top w:val="none" w:sz="0" w:space="0" w:color="auto"/>
            <w:left w:val="none" w:sz="0" w:space="0" w:color="auto"/>
            <w:bottom w:val="none" w:sz="0" w:space="0" w:color="auto"/>
            <w:right w:val="none" w:sz="0" w:space="0" w:color="auto"/>
          </w:divBdr>
        </w:div>
      </w:divsChild>
    </w:div>
    <w:div w:id="1792433393">
      <w:bodyDiv w:val="1"/>
      <w:marLeft w:val="0"/>
      <w:marRight w:val="0"/>
      <w:marTop w:val="0"/>
      <w:marBottom w:val="0"/>
      <w:divBdr>
        <w:top w:val="none" w:sz="0" w:space="0" w:color="auto"/>
        <w:left w:val="none" w:sz="0" w:space="0" w:color="auto"/>
        <w:bottom w:val="none" w:sz="0" w:space="0" w:color="auto"/>
        <w:right w:val="none" w:sz="0" w:space="0" w:color="auto"/>
      </w:divBdr>
      <w:divsChild>
        <w:div w:id="1359039526">
          <w:marLeft w:val="547"/>
          <w:marRight w:val="0"/>
          <w:marTop w:val="115"/>
          <w:marBottom w:val="0"/>
          <w:divBdr>
            <w:top w:val="none" w:sz="0" w:space="0" w:color="auto"/>
            <w:left w:val="none" w:sz="0" w:space="0" w:color="auto"/>
            <w:bottom w:val="none" w:sz="0" w:space="0" w:color="auto"/>
            <w:right w:val="none" w:sz="0" w:space="0" w:color="auto"/>
          </w:divBdr>
        </w:div>
        <w:div w:id="1681809992">
          <w:marLeft w:val="547"/>
          <w:marRight w:val="0"/>
          <w:marTop w:val="115"/>
          <w:marBottom w:val="0"/>
          <w:divBdr>
            <w:top w:val="none" w:sz="0" w:space="0" w:color="auto"/>
            <w:left w:val="none" w:sz="0" w:space="0" w:color="auto"/>
            <w:bottom w:val="none" w:sz="0" w:space="0" w:color="auto"/>
            <w:right w:val="none" w:sz="0" w:space="0" w:color="auto"/>
          </w:divBdr>
        </w:div>
        <w:div w:id="1262105910">
          <w:marLeft w:val="547"/>
          <w:marRight w:val="0"/>
          <w:marTop w:val="115"/>
          <w:marBottom w:val="0"/>
          <w:divBdr>
            <w:top w:val="none" w:sz="0" w:space="0" w:color="auto"/>
            <w:left w:val="none" w:sz="0" w:space="0" w:color="auto"/>
            <w:bottom w:val="none" w:sz="0" w:space="0" w:color="auto"/>
            <w:right w:val="none" w:sz="0" w:space="0" w:color="auto"/>
          </w:divBdr>
        </w:div>
        <w:div w:id="293680818">
          <w:marLeft w:val="547"/>
          <w:marRight w:val="0"/>
          <w:marTop w:val="115"/>
          <w:marBottom w:val="0"/>
          <w:divBdr>
            <w:top w:val="none" w:sz="0" w:space="0" w:color="auto"/>
            <w:left w:val="none" w:sz="0" w:space="0" w:color="auto"/>
            <w:bottom w:val="none" w:sz="0" w:space="0" w:color="auto"/>
            <w:right w:val="none" w:sz="0" w:space="0" w:color="auto"/>
          </w:divBdr>
        </w:div>
        <w:div w:id="400443828">
          <w:marLeft w:val="547"/>
          <w:marRight w:val="0"/>
          <w:marTop w:val="115"/>
          <w:marBottom w:val="0"/>
          <w:divBdr>
            <w:top w:val="none" w:sz="0" w:space="0" w:color="auto"/>
            <w:left w:val="none" w:sz="0" w:space="0" w:color="auto"/>
            <w:bottom w:val="none" w:sz="0" w:space="0" w:color="auto"/>
            <w:right w:val="none" w:sz="0" w:space="0" w:color="auto"/>
          </w:divBdr>
        </w:div>
        <w:div w:id="578099297">
          <w:marLeft w:val="547"/>
          <w:marRight w:val="0"/>
          <w:marTop w:val="115"/>
          <w:marBottom w:val="0"/>
          <w:divBdr>
            <w:top w:val="none" w:sz="0" w:space="0" w:color="auto"/>
            <w:left w:val="none" w:sz="0" w:space="0" w:color="auto"/>
            <w:bottom w:val="none" w:sz="0" w:space="0" w:color="auto"/>
            <w:right w:val="none" w:sz="0" w:space="0" w:color="auto"/>
          </w:divBdr>
        </w:div>
        <w:div w:id="1714620563">
          <w:marLeft w:val="547"/>
          <w:marRight w:val="0"/>
          <w:marTop w:val="115"/>
          <w:marBottom w:val="0"/>
          <w:divBdr>
            <w:top w:val="none" w:sz="0" w:space="0" w:color="auto"/>
            <w:left w:val="none" w:sz="0" w:space="0" w:color="auto"/>
            <w:bottom w:val="none" w:sz="0" w:space="0" w:color="auto"/>
            <w:right w:val="none" w:sz="0" w:space="0" w:color="auto"/>
          </w:divBdr>
        </w:div>
      </w:divsChild>
    </w:div>
    <w:div w:id="1945267189">
      <w:bodyDiv w:val="1"/>
      <w:marLeft w:val="0"/>
      <w:marRight w:val="0"/>
      <w:marTop w:val="0"/>
      <w:marBottom w:val="0"/>
      <w:divBdr>
        <w:top w:val="none" w:sz="0" w:space="0" w:color="auto"/>
        <w:left w:val="none" w:sz="0" w:space="0" w:color="auto"/>
        <w:bottom w:val="none" w:sz="0" w:space="0" w:color="auto"/>
        <w:right w:val="none" w:sz="0" w:space="0" w:color="auto"/>
      </w:divBdr>
      <w:divsChild>
        <w:div w:id="75447141">
          <w:marLeft w:val="547"/>
          <w:marRight w:val="0"/>
          <w:marTop w:val="115"/>
          <w:marBottom w:val="0"/>
          <w:divBdr>
            <w:top w:val="none" w:sz="0" w:space="0" w:color="auto"/>
            <w:left w:val="none" w:sz="0" w:space="0" w:color="auto"/>
            <w:bottom w:val="none" w:sz="0" w:space="0" w:color="auto"/>
            <w:right w:val="none" w:sz="0" w:space="0" w:color="auto"/>
          </w:divBdr>
        </w:div>
        <w:div w:id="1909655058">
          <w:marLeft w:val="547"/>
          <w:marRight w:val="0"/>
          <w:marTop w:val="115"/>
          <w:marBottom w:val="0"/>
          <w:divBdr>
            <w:top w:val="none" w:sz="0" w:space="0" w:color="auto"/>
            <w:left w:val="none" w:sz="0" w:space="0" w:color="auto"/>
            <w:bottom w:val="none" w:sz="0" w:space="0" w:color="auto"/>
            <w:right w:val="none" w:sz="0" w:space="0" w:color="auto"/>
          </w:divBdr>
        </w:div>
        <w:div w:id="1855340762">
          <w:marLeft w:val="547"/>
          <w:marRight w:val="0"/>
          <w:marTop w:val="115"/>
          <w:marBottom w:val="0"/>
          <w:divBdr>
            <w:top w:val="none" w:sz="0" w:space="0" w:color="auto"/>
            <w:left w:val="none" w:sz="0" w:space="0" w:color="auto"/>
            <w:bottom w:val="none" w:sz="0" w:space="0" w:color="auto"/>
            <w:right w:val="none" w:sz="0" w:space="0" w:color="auto"/>
          </w:divBdr>
        </w:div>
        <w:div w:id="2088648862">
          <w:marLeft w:val="547"/>
          <w:marRight w:val="0"/>
          <w:marTop w:val="115"/>
          <w:marBottom w:val="0"/>
          <w:divBdr>
            <w:top w:val="none" w:sz="0" w:space="0" w:color="auto"/>
            <w:left w:val="none" w:sz="0" w:space="0" w:color="auto"/>
            <w:bottom w:val="none" w:sz="0" w:space="0" w:color="auto"/>
            <w:right w:val="none" w:sz="0" w:space="0" w:color="auto"/>
          </w:divBdr>
        </w:div>
        <w:div w:id="725492079">
          <w:marLeft w:val="547"/>
          <w:marRight w:val="0"/>
          <w:marTop w:val="115"/>
          <w:marBottom w:val="0"/>
          <w:divBdr>
            <w:top w:val="none" w:sz="0" w:space="0" w:color="auto"/>
            <w:left w:val="none" w:sz="0" w:space="0" w:color="auto"/>
            <w:bottom w:val="none" w:sz="0" w:space="0" w:color="auto"/>
            <w:right w:val="none" w:sz="0" w:space="0" w:color="auto"/>
          </w:divBdr>
        </w:div>
        <w:div w:id="644746291">
          <w:marLeft w:val="1166"/>
          <w:marRight w:val="0"/>
          <w:marTop w:val="115"/>
          <w:marBottom w:val="0"/>
          <w:divBdr>
            <w:top w:val="none" w:sz="0" w:space="0" w:color="auto"/>
            <w:left w:val="none" w:sz="0" w:space="0" w:color="auto"/>
            <w:bottom w:val="none" w:sz="0" w:space="0" w:color="auto"/>
            <w:right w:val="none" w:sz="0" w:space="0" w:color="auto"/>
          </w:divBdr>
        </w:div>
        <w:div w:id="1429690264">
          <w:marLeft w:val="1166"/>
          <w:marRight w:val="0"/>
          <w:marTop w:val="115"/>
          <w:marBottom w:val="0"/>
          <w:divBdr>
            <w:top w:val="none" w:sz="0" w:space="0" w:color="auto"/>
            <w:left w:val="none" w:sz="0" w:space="0" w:color="auto"/>
            <w:bottom w:val="none" w:sz="0" w:space="0" w:color="auto"/>
            <w:right w:val="none" w:sz="0" w:space="0" w:color="auto"/>
          </w:divBdr>
        </w:div>
      </w:divsChild>
    </w:div>
    <w:div w:id="2100061727">
      <w:bodyDiv w:val="1"/>
      <w:marLeft w:val="0"/>
      <w:marRight w:val="0"/>
      <w:marTop w:val="0"/>
      <w:marBottom w:val="0"/>
      <w:divBdr>
        <w:top w:val="none" w:sz="0" w:space="0" w:color="auto"/>
        <w:left w:val="none" w:sz="0" w:space="0" w:color="auto"/>
        <w:bottom w:val="none" w:sz="0" w:space="0" w:color="auto"/>
        <w:right w:val="none" w:sz="0" w:space="0" w:color="auto"/>
      </w:divBdr>
      <w:divsChild>
        <w:div w:id="261258362">
          <w:marLeft w:val="1166"/>
          <w:marRight w:val="0"/>
          <w:marTop w:val="115"/>
          <w:marBottom w:val="0"/>
          <w:divBdr>
            <w:top w:val="none" w:sz="0" w:space="0" w:color="auto"/>
            <w:left w:val="none" w:sz="0" w:space="0" w:color="auto"/>
            <w:bottom w:val="none" w:sz="0" w:space="0" w:color="auto"/>
            <w:right w:val="none" w:sz="0" w:space="0" w:color="auto"/>
          </w:divBdr>
        </w:div>
        <w:div w:id="127358102">
          <w:marLeft w:val="1800"/>
          <w:marRight w:val="0"/>
          <w:marTop w:val="115"/>
          <w:marBottom w:val="0"/>
          <w:divBdr>
            <w:top w:val="none" w:sz="0" w:space="0" w:color="auto"/>
            <w:left w:val="none" w:sz="0" w:space="0" w:color="auto"/>
            <w:bottom w:val="none" w:sz="0" w:space="0" w:color="auto"/>
            <w:right w:val="none" w:sz="0" w:space="0" w:color="auto"/>
          </w:divBdr>
        </w:div>
        <w:div w:id="664094214">
          <w:marLeft w:val="1800"/>
          <w:marRight w:val="0"/>
          <w:marTop w:val="115"/>
          <w:marBottom w:val="0"/>
          <w:divBdr>
            <w:top w:val="none" w:sz="0" w:space="0" w:color="auto"/>
            <w:left w:val="none" w:sz="0" w:space="0" w:color="auto"/>
            <w:bottom w:val="none" w:sz="0" w:space="0" w:color="auto"/>
            <w:right w:val="none" w:sz="0" w:space="0" w:color="auto"/>
          </w:divBdr>
        </w:div>
        <w:div w:id="1987583476">
          <w:marLeft w:val="1800"/>
          <w:marRight w:val="0"/>
          <w:marTop w:val="115"/>
          <w:marBottom w:val="0"/>
          <w:divBdr>
            <w:top w:val="none" w:sz="0" w:space="0" w:color="auto"/>
            <w:left w:val="none" w:sz="0" w:space="0" w:color="auto"/>
            <w:bottom w:val="none" w:sz="0" w:space="0" w:color="auto"/>
            <w:right w:val="none" w:sz="0" w:space="0" w:color="auto"/>
          </w:divBdr>
        </w:div>
        <w:div w:id="387455917">
          <w:marLeft w:val="1800"/>
          <w:marRight w:val="0"/>
          <w:marTop w:val="115"/>
          <w:marBottom w:val="0"/>
          <w:divBdr>
            <w:top w:val="none" w:sz="0" w:space="0" w:color="auto"/>
            <w:left w:val="none" w:sz="0" w:space="0" w:color="auto"/>
            <w:bottom w:val="none" w:sz="0" w:space="0" w:color="auto"/>
            <w:right w:val="none" w:sz="0" w:space="0" w:color="auto"/>
          </w:divBdr>
        </w:div>
        <w:div w:id="1178810512">
          <w:marLeft w:val="1800"/>
          <w:marRight w:val="0"/>
          <w:marTop w:val="115"/>
          <w:marBottom w:val="0"/>
          <w:divBdr>
            <w:top w:val="none" w:sz="0" w:space="0" w:color="auto"/>
            <w:left w:val="none" w:sz="0" w:space="0" w:color="auto"/>
            <w:bottom w:val="none" w:sz="0" w:space="0" w:color="auto"/>
            <w:right w:val="none" w:sz="0" w:space="0" w:color="auto"/>
          </w:divBdr>
        </w:div>
        <w:div w:id="997919668">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mailto:Fiona.mchardy@nhs.net" TargetMode="External"/><Relationship Id="rId21" Type="http://schemas.openxmlformats.org/officeDocument/2006/relationships/hyperlink" Target="mailto:d.wong@nhs.net" TargetMode="External"/><Relationship Id="rId22" Type="http://schemas.openxmlformats.org/officeDocument/2006/relationships/hyperlink" Target="mailto:james.larcombe@nhs.net" TargetMode="External"/><Relationship Id="rId23" Type="http://schemas.openxmlformats.org/officeDocument/2006/relationships/hyperlink" Target="mailto:Simon.wild@nhs.net" TargetMode="External"/><Relationship Id="rId24" Type="http://schemas.openxmlformats.org/officeDocument/2006/relationships/hyperlink" Target="mailto:Sallyann.ritchie@nhs.net" TargetMode="External"/><Relationship Id="rId25" Type="http://schemas.openxmlformats.org/officeDocument/2006/relationships/hyperlink" Target="%22mailto:" TargetMode="External"/><Relationship Id="rId26" Type="http://schemas.openxmlformats.org/officeDocument/2006/relationships/hyperlink" Target="%22mailto:" TargetMode="External"/><Relationship Id="rId27" Type="http://schemas.openxmlformats.org/officeDocument/2006/relationships/hyperlink" Target="%22mailto:" TargetMode="External"/><Relationship Id="rId28" Type="http://schemas.openxmlformats.org/officeDocument/2006/relationships/hyperlink" Target="mailto:ashley.liston@nhs.net" TargetMode="External"/><Relationship Id="rId29" Type="http://schemas.openxmlformats.org/officeDocument/2006/relationships/hyperlink" Target="mailto:gerry.mcbride@gp-a89016.nhs.uk"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mailto:stephen.blades@nhs.net" TargetMode="External"/><Relationship Id="rId31" Type="http://schemas.openxmlformats.org/officeDocument/2006/relationships/hyperlink" Target="mailto:julian.hargreaves@nhs.net" TargetMode="External"/><Relationship Id="rId32" Type="http://schemas.openxmlformats.org/officeDocument/2006/relationships/hyperlink" Target="mailto:Paula.wright1@nhs.net" TargetMode="External"/><Relationship Id="rId9" Type="http://schemas.openxmlformats.org/officeDocument/2006/relationships/header" Target="head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hyperlink" Target="mailto:a.pears@nhs.net" TargetMode="External"/><Relationship Id="rId34" Type="http://schemas.openxmlformats.org/officeDocument/2006/relationships/hyperlink" Target="mailto:Karen.bisset@nhs.net"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yperlink" Target="http://www.northerndeanery.nhs.uk/NorthernDeanery/primary-care/continuing-practice/appraisal../appraisal" TargetMode="External"/><Relationship Id="rId12" Type="http://schemas.openxmlformats.org/officeDocument/2006/relationships/hyperlink" Target="http://www.northerndeanery.nhs.uk/NorthernDeanery/primary-care/continuing-practice/appraisal../appraisal" TargetMode="External"/><Relationship Id="rId13" Type="http://schemas.openxmlformats.org/officeDocument/2006/relationships/hyperlink" Target="http://www.learning.bmj.com/" TargetMode="External"/><Relationship Id="rId14" Type="http://schemas.openxmlformats.org/officeDocument/2006/relationships/hyperlink" Target="http://www.e-lfh.org.uk/" TargetMode="External"/><Relationship Id="rId15" Type="http://schemas.openxmlformats.org/officeDocument/2006/relationships/hyperlink" Target="http://www.virtual-college.co.uk/" TargetMode="External"/><Relationship Id="rId16" Type="http://schemas.openxmlformats.org/officeDocument/2006/relationships/hyperlink" Target="%22mailto:" TargetMode="External"/><Relationship Id="rId17" Type="http://schemas.openxmlformats.org/officeDocument/2006/relationships/hyperlink" Target="%22mailto:" TargetMode="External"/><Relationship Id="rId18" Type="http://schemas.openxmlformats.org/officeDocument/2006/relationships/hyperlink" Target="%22mailto:" TargetMode="External"/><Relationship Id="rId19" Type="http://schemas.openxmlformats.org/officeDocument/2006/relationships/hyperlink" Target="mailto:Iain.Lawther@nh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2454</Words>
  <Characters>13992</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Based at:-</vt:lpstr>
    </vt:vector>
  </TitlesOfParts>
  <Company>TWCSA</Company>
  <LinksUpToDate>false</LinksUpToDate>
  <CharactersWithSpaces>16414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Based at:-</dc:title>
  <dc:creator>Kath Angus</dc:creator>
  <cp:lastModifiedBy>Di Jelley</cp:lastModifiedBy>
  <cp:revision>2</cp:revision>
  <cp:lastPrinted>2014-11-28T13:57:00Z</cp:lastPrinted>
  <dcterms:created xsi:type="dcterms:W3CDTF">2016-04-20T20:19:00Z</dcterms:created>
  <dcterms:modified xsi:type="dcterms:W3CDTF">2016-04-20T20:19:00Z</dcterms:modified>
</cp:coreProperties>
</file>